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E0D19" w14:paraId="15E7032C" w14:textId="77777777" w:rsidTr="00D25D80">
        <w:tc>
          <w:tcPr>
            <w:tcW w:w="1620" w:type="dxa"/>
            <w:tcBorders>
              <w:bottom w:val="single" w:sz="4" w:space="0" w:color="auto"/>
            </w:tcBorders>
            <w:shd w:val="clear" w:color="auto" w:fill="FFFFFF"/>
            <w:vAlign w:val="center"/>
          </w:tcPr>
          <w:p w14:paraId="42257A4F" w14:textId="77777777" w:rsidR="00CE0D19" w:rsidRPr="00CE0D19" w:rsidRDefault="00CE0D19" w:rsidP="00D25D80">
            <w:pPr>
              <w:pStyle w:val="Header"/>
              <w:spacing w:before="120"/>
              <w:rPr>
                <w:rFonts w:ascii="Arial" w:hAnsi="Arial" w:cs="Arial"/>
                <w:b/>
                <w:bCs/>
              </w:rPr>
            </w:pPr>
            <w:r w:rsidRPr="00CE0D19">
              <w:rPr>
                <w:rFonts w:ascii="Arial" w:hAnsi="Arial" w:cs="Arial"/>
                <w:b/>
                <w:bCs/>
              </w:rPr>
              <w:t>NPRR Number</w:t>
            </w:r>
          </w:p>
        </w:tc>
        <w:tc>
          <w:tcPr>
            <w:tcW w:w="1260" w:type="dxa"/>
            <w:tcBorders>
              <w:bottom w:val="single" w:sz="4" w:space="0" w:color="auto"/>
            </w:tcBorders>
            <w:vAlign w:val="center"/>
          </w:tcPr>
          <w:p w14:paraId="32D1EEE8" w14:textId="20883507" w:rsidR="00CE0D19" w:rsidRPr="00CE0D19" w:rsidRDefault="00C45674" w:rsidP="00D25D80">
            <w:pPr>
              <w:pStyle w:val="Header"/>
              <w:spacing w:before="120"/>
              <w:rPr>
                <w:rFonts w:ascii="Arial" w:hAnsi="Arial" w:cs="Arial"/>
                <w:b/>
                <w:bCs/>
              </w:rPr>
            </w:pPr>
            <w:hyperlink r:id="rId11" w:history="1">
              <w:r w:rsidR="00960FC5" w:rsidRPr="00C45674">
                <w:rPr>
                  <w:rStyle w:val="Hyperlink"/>
                  <w:rFonts w:ascii="Arial" w:hAnsi="Arial" w:cs="Arial"/>
                  <w:b/>
                  <w:bCs/>
                </w:rPr>
                <w:t>1301</w:t>
              </w:r>
            </w:hyperlink>
          </w:p>
        </w:tc>
        <w:tc>
          <w:tcPr>
            <w:tcW w:w="900" w:type="dxa"/>
            <w:tcBorders>
              <w:bottom w:val="single" w:sz="4" w:space="0" w:color="auto"/>
            </w:tcBorders>
            <w:shd w:val="clear" w:color="auto" w:fill="FFFFFF"/>
            <w:vAlign w:val="center"/>
          </w:tcPr>
          <w:p w14:paraId="3AC71BB0" w14:textId="77777777" w:rsidR="00CE0D19" w:rsidRPr="00CE0D19" w:rsidRDefault="00CE0D19" w:rsidP="00D25D80">
            <w:pPr>
              <w:pStyle w:val="Header"/>
              <w:rPr>
                <w:rFonts w:ascii="Arial" w:hAnsi="Arial" w:cs="Arial"/>
                <w:b/>
                <w:bCs/>
              </w:rPr>
            </w:pPr>
            <w:r w:rsidRPr="00CE0D19">
              <w:rPr>
                <w:rFonts w:ascii="Arial" w:hAnsi="Arial" w:cs="Arial"/>
                <w:b/>
                <w:bCs/>
              </w:rPr>
              <w:t>NPRR Title</w:t>
            </w:r>
          </w:p>
        </w:tc>
        <w:tc>
          <w:tcPr>
            <w:tcW w:w="6660" w:type="dxa"/>
            <w:tcBorders>
              <w:bottom w:val="single" w:sz="4" w:space="0" w:color="auto"/>
            </w:tcBorders>
            <w:vAlign w:val="center"/>
          </w:tcPr>
          <w:p w14:paraId="037E0DE0" w14:textId="77777777" w:rsidR="00CE0D19" w:rsidRPr="00CE0D19" w:rsidRDefault="00CE0D19" w:rsidP="00D25D80">
            <w:pPr>
              <w:pStyle w:val="Header"/>
              <w:rPr>
                <w:rFonts w:ascii="Arial" w:hAnsi="Arial" w:cs="Arial"/>
                <w:b/>
                <w:bCs/>
              </w:rPr>
            </w:pPr>
            <w:r w:rsidRPr="00CE0D19">
              <w:rPr>
                <w:rFonts w:ascii="Arial" w:hAnsi="Arial" w:cs="Arial"/>
                <w:b/>
                <w:bCs/>
              </w:rPr>
              <w:t>Align Protocols to Constraint Activation Procedure</w:t>
            </w:r>
          </w:p>
        </w:tc>
      </w:tr>
      <w:tr w:rsidR="00CE0D19" w:rsidRPr="00E01925" w14:paraId="16DABF42" w14:textId="77777777" w:rsidTr="00D25D80">
        <w:trPr>
          <w:trHeight w:val="518"/>
        </w:trPr>
        <w:tc>
          <w:tcPr>
            <w:tcW w:w="2880" w:type="dxa"/>
            <w:gridSpan w:val="2"/>
            <w:shd w:val="clear" w:color="auto" w:fill="FFFFFF"/>
            <w:vAlign w:val="center"/>
          </w:tcPr>
          <w:p w14:paraId="5A717CAF" w14:textId="77777777" w:rsidR="00CE0D19" w:rsidRPr="00CE0D19" w:rsidRDefault="00CE0D19" w:rsidP="00D25D80">
            <w:pPr>
              <w:pStyle w:val="Header"/>
              <w:spacing w:before="120"/>
              <w:rPr>
                <w:rFonts w:ascii="Arial" w:hAnsi="Arial" w:cs="Arial"/>
                <w:b/>
                <w:bCs/>
              </w:rPr>
            </w:pPr>
            <w:r w:rsidRPr="00CE0D19">
              <w:rPr>
                <w:rFonts w:ascii="Arial" w:hAnsi="Arial" w:cs="Arial"/>
                <w:b/>
                <w:bCs/>
              </w:rPr>
              <w:t>Date Posted</w:t>
            </w:r>
          </w:p>
        </w:tc>
        <w:tc>
          <w:tcPr>
            <w:tcW w:w="7560" w:type="dxa"/>
            <w:gridSpan w:val="2"/>
            <w:vAlign w:val="center"/>
          </w:tcPr>
          <w:p w14:paraId="4EC92D46" w14:textId="17EC48B7" w:rsidR="00CE0D19" w:rsidRPr="00E01925" w:rsidRDefault="00CE0D19" w:rsidP="00D25D80">
            <w:pPr>
              <w:pStyle w:val="NormalArial"/>
              <w:spacing w:before="120"/>
            </w:pPr>
            <w:r>
              <w:t xml:space="preserve">September </w:t>
            </w:r>
            <w:r w:rsidR="00960FC5">
              <w:t>12</w:t>
            </w:r>
            <w:r>
              <w:t>, 2025</w:t>
            </w:r>
          </w:p>
        </w:tc>
      </w:tr>
      <w:tr w:rsidR="00CE0D19" w14:paraId="3AA63D80" w14:textId="77777777" w:rsidTr="00D25D80">
        <w:trPr>
          <w:trHeight w:val="323"/>
        </w:trPr>
        <w:tc>
          <w:tcPr>
            <w:tcW w:w="2880" w:type="dxa"/>
            <w:gridSpan w:val="2"/>
            <w:tcBorders>
              <w:top w:val="single" w:sz="4" w:space="0" w:color="auto"/>
              <w:left w:val="nil"/>
              <w:bottom w:val="nil"/>
              <w:right w:val="nil"/>
            </w:tcBorders>
            <w:shd w:val="clear" w:color="auto" w:fill="FFFFFF"/>
            <w:vAlign w:val="center"/>
          </w:tcPr>
          <w:p w14:paraId="60E7FEDF" w14:textId="77777777" w:rsidR="00CE0D19" w:rsidRPr="00CE0D19" w:rsidRDefault="00CE0D19" w:rsidP="00D25D80">
            <w:pPr>
              <w:pStyle w:val="NormalArial"/>
              <w:spacing w:before="120"/>
              <w:rPr>
                <w:rFonts w:cs="Arial"/>
                <w:b/>
                <w:bCs/>
              </w:rPr>
            </w:pPr>
          </w:p>
        </w:tc>
        <w:tc>
          <w:tcPr>
            <w:tcW w:w="7560" w:type="dxa"/>
            <w:gridSpan w:val="2"/>
            <w:tcBorders>
              <w:top w:val="nil"/>
              <w:left w:val="nil"/>
              <w:bottom w:val="nil"/>
              <w:right w:val="nil"/>
            </w:tcBorders>
            <w:vAlign w:val="center"/>
          </w:tcPr>
          <w:p w14:paraId="3F299E2F" w14:textId="77777777" w:rsidR="00CE0D19" w:rsidRDefault="00CE0D19" w:rsidP="00D25D80">
            <w:pPr>
              <w:pStyle w:val="NormalArial"/>
            </w:pPr>
          </w:p>
        </w:tc>
      </w:tr>
      <w:tr w:rsidR="00CE0D19" w14:paraId="4E756DE0" w14:textId="77777777" w:rsidTr="00D25D80">
        <w:trPr>
          <w:trHeight w:val="773"/>
        </w:trPr>
        <w:tc>
          <w:tcPr>
            <w:tcW w:w="2880" w:type="dxa"/>
            <w:gridSpan w:val="2"/>
            <w:tcBorders>
              <w:top w:val="single" w:sz="4" w:space="0" w:color="auto"/>
              <w:bottom w:val="single" w:sz="4" w:space="0" w:color="auto"/>
            </w:tcBorders>
            <w:shd w:val="clear" w:color="auto" w:fill="FFFFFF"/>
            <w:vAlign w:val="center"/>
          </w:tcPr>
          <w:p w14:paraId="16923BD5" w14:textId="77777777" w:rsidR="00CE0D19" w:rsidRPr="00CE0D19" w:rsidRDefault="00CE0D19" w:rsidP="00D25D80">
            <w:pPr>
              <w:pStyle w:val="Header"/>
              <w:spacing w:before="120"/>
              <w:rPr>
                <w:rFonts w:ascii="Arial" w:hAnsi="Arial" w:cs="Arial"/>
                <w:b/>
                <w:bCs/>
              </w:rPr>
            </w:pPr>
            <w:r w:rsidRPr="00CE0D19">
              <w:rPr>
                <w:rFonts w:ascii="Arial" w:hAnsi="Arial" w:cs="Arial"/>
                <w:b/>
                <w:bCs/>
              </w:rPr>
              <w:t xml:space="preserve">Requested Resolution </w:t>
            </w:r>
          </w:p>
        </w:tc>
        <w:tc>
          <w:tcPr>
            <w:tcW w:w="7560" w:type="dxa"/>
            <w:gridSpan w:val="2"/>
            <w:tcBorders>
              <w:top w:val="single" w:sz="4" w:space="0" w:color="auto"/>
            </w:tcBorders>
            <w:vAlign w:val="center"/>
          </w:tcPr>
          <w:p w14:paraId="030E162D" w14:textId="77777777" w:rsidR="00CE0D19" w:rsidRPr="00FB509B" w:rsidRDefault="00CE0D19" w:rsidP="00D25D80">
            <w:pPr>
              <w:pStyle w:val="NormalArial"/>
              <w:spacing w:before="120" w:after="120"/>
            </w:pPr>
            <w:r>
              <w:t>Normal</w:t>
            </w:r>
          </w:p>
        </w:tc>
      </w:tr>
      <w:tr w:rsidR="00CE0D19" w14:paraId="5A7095BF" w14:textId="77777777" w:rsidTr="00D25D80">
        <w:trPr>
          <w:trHeight w:val="773"/>
        </w:trPr>
        <w:tc>
          <w:tcPr>
            <w:tcW w:w="2880" w:type="dxa"/>
            <w:gridSpan w:val="2"/>
            <w:tcBorders>
              <w:top w:val="single" w:sz="4" w:space="0" w:color="auto"/>
              <w:bottom w:val="single" w:sz="4" w:space="0" w:color="auto"/>
            </w:tcBorders>
            <w:shd w:val="clear" w:color="auto" w:fill="FFFFFF"/>
            <w:vAlign w:val="center"/>
          </w:tcPr>
          <w:p w14:paraId="0A0506B1" w14:textId="77777777" w:rsidR="00CE0D19" w:rsidRPr="00CE0D19" w:rsidRDefault="00CE0D19" w:rsidP="00D25D80">
            <w:pPr>
              <w:pStyle w:val="Header"/>
              <w:spacing w:before="120"/>
              <w:rPr>
                <w:rFonts w:ascii="Arial" w:hAnsi="Arial" w:cs="Arial"/>
                <w:b/>
                <w:bCs/>
              </w:rPr>
            </w:pPr>
            <w:r w:rsidRPr="00CE0D19">
              <w:rPr>
                <w:rFonts w:ascii="Arial" w:hAnsi="Arial" w:cs="Arial"/>
                <w:b/>
                <w:bCs/>
              </w:rPr>
              <w:t xml:space="preserve">Nodal Protocol Sections Requiring Revision </w:t>
            </w:r>
          </w:p>
        </w:tc>
        <w:tc>
          <w:tcPr>
            <w:tcW w:w="7560" w:type="dxa"/>
            <w:gridSpan w:val="2"/>
            <w:tcBorders>
              <w:top w:val="single" w:sz="4" w:space="0" w:color="auto"/>
            </w:tcBorders>
            <w:vAlign w:val="center"/>
          </w:tcPr>
          <w:p w14:paraId="7DDE7662" w14:textId="77777777" w:rsidR="00CE0D19" w:rsidRPr="00FB509B" w:rsidRDefault="00CE0D19" w:rsidP="00D25D80">
            <w:pPr>
              <w:pStyle w:val="NormalArial"/>
              <w:spacing w:before="120"/>
            </w:pPr>
            <w:r>
              <w:t>22P, Methodology for Setting Maximum Shadow Prices for Network and Power Balance Constraints</w:t>
            </w:r>
          </w:p>
        </w:tc>
      </w:tr>
      <w:tr w:rsidR="00CE0D19" w14:paraId="5DD29002" w14:textId="77777777" w:rsidTr="00D25D80">
        <w:trPr>
          <w:trHeight w:val="518"/>
        </w:trPr>
        <w:tc>
          <w:tcPr>
            <w:tcW w:w="2880" w:type="dxa"/>
            <w:gridSpan w:val="2"/>
            <w:tcBorders>
              <w:bottom w:val="single" w:sz="4" w:space="0" w:color="auto"/>
            </w:tcBorders>
            <w:shd w:val="clear" w:color="auto" w:fill="FFFFFF"/>
            <w:vAlign w:val="center"/>
          </w:tcPr>
          <w:p w14:paraId="2C2D9BE0" w14:textId="77777777" w:rsidR="00CE0D19" w:rsidRPr="00CE0D19" w:rsidRDefault="00CE0D19" w:rsidP="00D25D80">
            <w:pPr>
              <w:pStyle w:val="Header"/>
              <w:spacing w:before="120"/>
              <w:rPr>
                <w:rFonts w:ascii="Arial" w:hAnsi="Arial" w:cs="Arial"/>
                <w:b/>
                <w:bCs/>
              </w:rPr>
            </w:pPr>
            <w:r w:rsidRPr="00CE0D19">
              <w:rPr>
                <w:rFonts w:ascii="Arial" w:hAnsi="Arial" w:cs="Arial"/>
                <w:b/>
                <w:bCs/>
              </w:rPr>
              <w:t>Related Documents Requiring Revision/Related Revision Requests</w:t>
            </w:r>
          </w:p>
        </w:tc>
        <w:tc>
          <w:tcPr>
            <w:tcW w:w="7560" w:type="dxa"/>
            <w:gridSpan w:val="2"/>
            <w:tcBorders>
              <w:bottom w:val="single" w:sz="4" w:space="0" w:color="auto"/>
            </w:tcBorders>
            <w:vAlign w:val="center"/>
          </w:tcPr>
          <w:p w14:paraId="6CC1B1E5" w14:textId="77777777" w:rsidR="00CE0D19" w:rsidRPr="00FB509B" w:rsidRDefault="00CE0D19" w:rsidP="00D25D80">
            <w:pPr>
              <w:pStyle w:val="NormalArial"/>
              <w:spacing w:before="120" w:after="120"/>
            </w:pPr>
            <w:r>
              <w:t>None</w:t>
            </w:r>
          </w:p>
        </w:tc>
      </w:tr>
      <w:tr w:rsidR="00CE0D19" w14:paraId="75527EAE" w14:textId="77777777" w:rsidTr="00D25D80">
        <w:trPr>
          <w:trHeight w:val="518"/>
        </w:trPr>
        <w:tc>
          <w:tcPr>
            <w:tcW w:w="2880" w:type="dxa"/>
            <w:gridSpan w:val="2"/>
            <w:tcBorders>
              <w:bottom w:val="single" w:sz="4" w:space="0" w:color="auto"/>
            </w:tcBorders>
            <w:shd w:val="clear" w:color="auto" w:fill="FFFFFF"/>
            <w:vAlign w:val="center"/>
          </w:tcPr>
          <w:p w14:paraId="71EB7344" w14:textId="77777777" w:rsidR="00CE0D19" w:rsidRPr="00CE0D19" w:rsidRDefault="00CE0D19" w:rsidP="00D25D80">
            <w:pPr>
              <w:pStyle w:val="Header"/>
              <w:spacing w:before="120"/>
              <w:rPr>
                <w:rFonts w:ascii="Arial" w:hAnsi="Arial" w:cs="Arial"/>
                <w:b/>
                <w:bCs/>
              </w:rPr>
            </w:pPr>
            <w:r w:rsidRPr="00CE0D19">
              <w:rPr>
                <w:rFonts w:ascii="Arial" w:hAnsi="Arial" w:cs="Arial"/>
                <w:b/>
                <w:bCs/>
              </w:rPr>
              <w:t>Revision Description</w:t>
            </w:r>
          </w:p>
        </w:tc>
        <w:tc>
          <w:tcPr>
            <w:tcW w:w="7560" w:type="dxa"/>
            <w:gridSpan w:val="2"/>
            <w:tcBorders>
              <w:bottom w:val="single" w:sz="4" w:space="0" w:color="auto"/>
            </w:tcBorders>
            <w:vAlign w:val="center"/>
          </w:tcPr>
          <w:p w14:paraId="70B1F009" w14:textId="110C1343" w:rsidR="00CE0D19" w:rsidRPr="00FB509B" w:rsidRDefault="00CE0D19" w:rsidP="00D25D80">
            <w:pPr>
              <w:pStyle w:val="NormalArial"/>
              <w:spacing w:before="120" w:after="120"/>
            </w:pPr>
            <w:r>
              <w:t xml:space="preserve">This Nodal Protocol Revision Request (NPRR) aligns the Protocols to ERCOT’s Transmission Security and Operating Procedure for constraint activation. </w:t>
            </w:r>
          </w:p>
        </w:tc>
      </w:tr>
      <w:tr w:rsidR="00CE0D19" w14:paraId="6D39D6C6" w14:textId="77777777" w:rsidTr="00D25D80">
        <w:trPr>
          <w:trHeight w:val="518"/>
        </w:trPr>
        <w:tc>
          <w:tcPr>
            <w:tcW w:w="2880" w:type="dxa"/>
            <w:gridSpan w:val="2"/>
            <w:shd w:val="clear" w:color="auto" w:fill="FFFFFF"/>
            <w:vAlign w:val="center"/>
          </w:tcPr>
          <w:p w14:paraId="78D2CB53" w14:textId="77777777" w:rsidR="00CE0D19" w:rsidRPr="00CE0D19" w:rsidRDefault="00CE0D19" w:rsidP="00D25D80">
            <w:pPr>
              <w:pStyle w:val="Header"/>
              <w:spacing w:before="120"/>
              <w:rPr>
                <w:rFonts w:ascii="Arial" w:hAnsi="Arial" w:cs="Arial"/>
                <w:b/>
                <w:bCs/>
              </w:rPr>
            </w:pPr>
            <w:r w:rsidRPr="00CE0D19">
              <w:rPr>
                <w:rFonts w:ascii="Arial" w:hAnsi="Arial" w:cs="Arial"/>
                <w:b/>
                <w:bCs/>
              </w:rPr>
              <w:t>Reason for Revision</w:t>
            </w:r>
          </w:p>
        </w:tc>
        <w:tc>
          <w:tcPr>
            <w:tcW w:w="7560" w:type="dxa"/>
            <w:gridSpan w:val="2"/>
            <w:vAlign w:val="center"/>
          </w:tcPr>
          <w:p w14:paraId="5237BCB6" w14:textId="2C1A151E" w:rsidR="00C54BB4" w:rsidRDefault="00C45674" w:rsidP="00C54BB4">
            <w:pPr>
              <w:pStyle w:val="NormalArial"/>
              <w:tabs>
                <w:tab w:val="left" w:pos="432"/>
              </w:tabs>
              <w:spacing w:before="120"/>
              <w:ind w:left="432" w:hanging="432"/>
              <w:rPr>
                <w:rFonts w:cs="Arial"/>
                <w:color w:val="000000"/>
              </w:rPr>
            </w:pPr>
            <w:r>
              <w:pict w14:anchorId="4E10EB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5pt">
                  <v:imagedata r:id="rId12" o:title=""/>
                </v:shape>
              </w:pict>
            </w:r>
            <w:r w:rsidR="00C54BB4" w:rsidRPr="006629C8">
              <w:t xml:space="preserve">  </w:t>
            </w:r>
            <w:hyperlink r:id="rId13" w:history="1">
              <w:r w:rsidR="00C54BB4" w:rsidRPr="00BD53C5">
                <w:rPr>
                  <w:rStyle w:val="Hyperlink"/>
                  <w:rFonts w:cs="Arial"/>
                </w:rPr>
                <w:t>Strategic Plan</w:t>
              </w:r>
            </w:hyperlink>
            <w:r w:rsidR="00C54BB4">
              <w:rPr>
                <w:rFonts w:cs="Arial"/>
                <w:color w:val="000000"/>
              </w:rPr>
              <w:t xml:space="preserve"> Objective 1 – </w:t>
            </w:r>
            <w:r w:rsidR="00C54BB4" w:rsidRPr="00BD53C5">
              <w:rPr>
                <w:rFonts w:cs="Arial"/>
                <w:color w:val="000000"/>
              </w:rPr>
              <w:t>Be an industry leader for grid reliability and resilience</w:t>
            </w:r>
          </w:p>
          <w:p w14:paraId="3F4F8415" w14:textId="6D569539" w:rsidR="00C54BB4" w:rsidRPr="00BD53C5" w:rsidRDefault="00C45674" w:rsidP="00C54BB4">
            <w:pPr>
              <w:pStyle w:val="NormalArial"/>
              <w:tabs>
                <w:tab w:val="left" w:pos="432"/>
              </w:tabs>
              <w:spacing w:before="120"/>
              <w:ind w:left="432" w:hanging="432"/>
              <w:rPr>
                <w:rFonts w:cs="Arial"/>
                <w:color w:val="000000"/>
              </w:rPr>
            </w:pPr>
            <w:r>
              <w:pict w14:anchorId="7A1AEF17">
                <v:shape id="_x0000_i1026" type="#_x0000_t75" style="width:15.75pt;height:15pt">
                  <v:imagedata r:id="rId14" o:title=""/>
                </v:shape>
              </w:pict>
            </w:r>
            <w:r w:rsidR="00C54BB4" w:rsidRPr="00CD242D">
              <w:t xml:space="preserve">  </w:t>
            </w:r>
            <w:hyperlink r:id="rId15" w:history="1">
              <w:r w:rsidR="00C54BB4" w:rsidRPr="00BD53C5">
                <w:rPr>
                  <w:rStyle w:val="Hyperlink"/>
                  <w:rFonts w:cs="Arial"/>
                </w:rPr>
                <w:t>Strategic Plan</w:t>
              </w:r>
            </w:hyperlink>
            <w:r w:rsidR="00C54BB4">
              <w:rPr>
                <w:rFonts w:cs="Arial"/>
                <w:color w:val="000000"/>
              </w:rPr>
              <w:t xml:space="preserve"> Objective 2 - </w:t>
            </w:r>
            <w:r w:rsidR="00C54BB4" w:rsidRPr="00BD53C5">
              <w:rPr>
                <w:rFonts w:cs="Arial"/>
                <w:color w:val="000000"/>
              </w:rPr>
              <w:t>Enhance the ERCOT region’s economic competitiveness</w:t>
            </w:r>
            <w:r w:rsidR="00C54BB4">
              <w:rPr>
                <w:rFonts w:cs="Arial"/>
                <w:color w:val="000000"/>
              </w:rPr>
              <w:t xml:space="preserve"> </w:t>
            </w:r>
            <w:r w:rsidR="00C54BB4" w:rsidRPr="00BD53C5">
              <w:rPr>
                <w:rFonts w:cs="Arial"/>
                <w:color w:val="000000"/>
              </w:rPr>
              <w:t>with respect to trends in wholesale power rates and retail</w:t>
            </w:r>
            <w:r w:rsidR="00C54BB4">
              <w:rPr>
                <w:rFonts w:cs="Arial"/>
                <w:color w:val="000000"/>
              </w:rPr>
              <w:t xml:space="preserve"> </w:t>
            </w:r>
            <w:r w:rsidR="00C54BB4" w:rsidRPr="00BD53C5">
              <w:rPr>
                <w:rFonts w:cs="Arial"/>
                <w:color w:val="000000"/>
              </w:rPr>
              <w:t>electricity prices to consumers</w:t>
            </w:r>
          </w:p>
          <w:p w14:paraId="688AFE08" w14:textId="7521A3F7" w:rsidR="00C54BB4" w:rsidRPr="00BD53C5" w:rsidRDefault="00C45674" w:rsidP="00C54BB4">
            <w:pPr>
              <w:pStyle w:val="NormalArial"/>
              <w:spacing w:before="120"/>
              <w:ind w:left="432" w:hanging="432"/>
              <w:rPr>
                <w:rFonts w:cs="Arial"/>
                <w:color w:val="000000"/>
              </w:rPr>
            </w:pPr>
            <w:r>
              <w:pict w14:anchorId="76534C13">
                <v:shape id="_x0000_i1027" type="#_x0000_t75" style="width:15.75pt;height:15pt">
                  <v:imagedata r:id="rId12" o:title=""/>
                </v:shape>
              </w:pict>
            </w:r>
            <w:r w:rsidR="00C54BB4" w:rsidRPr="006629C8">
              <w:t xml:space="preserve">  </w:t>
            </w:r>
            <w:hyperlink r:id="rId16" w:history="1">
              <w:r w:rsidR="00C54BB4" w:rsidRPr="00BD53C5">
                <w:rPr>
                  <w:rStyle w:val="Hyperlink"/>
                  <w:rFonts w:cs="Arial"/>
                </w:rPr>
                <w:t>Strategic Plan</w:t>
              </w:r>
            </w:hyperlink>
            <w:r w:rsidR="00C54BB4">
              <w:rPr>
                <w:rFonts w:cs="Arial"/>
                <w:color w:val="000000"/>
              </w:rPr>
              <w:t xml:space="preserve"> Objective 3 - </w:t>
            </w:r>
            <w:r w:rsidR="00C54BB4" w:rsidRPr="00BD53C5">
              <w:rPr>
                <w:rFonts w:cs="Arial"/>
                <w:color w:val="000000"/>
              </w:rPr>
              <w:t>Advance ERCOT, Inc. as an</w:t>
            </w:r>
            <w:r w:rsidR="00C54BB4">
              <w:rPr>
                <w:rFonts w:cs="Arial"/>
                <w:color w:val="000000"/>
              </w:rPr>
              <w:t xml:space="preserve"> </w:t>
            </w:r>
            <w:r w:rsidR="00C54BB4" w:rsidRPr="00BD53C5">
              <w:rPr>
                <w:rFonts w:cs="Arial"/>
                <w:color w:val="000000"/>
              </w:rPr>
              <w:t>independent leading</w:t>
            </w:r>
            <w:r w:rsidR="00C54BB4">
              <w:rPr>
                <w:rFonts w:cs="Arial"/>
                <w:color w:val="000000"/>
              </w:rPr>
              <w:t xml:space="preserve"> </w:t>
            </w:r>
            <w:r w:rsidR="00C54BB4" w:rsidRPr="00BD53C5">
              <w:rPr>
                <w:rFonts w:cs="Arial"/>
                <w:color w:val="000000"/>
              </w:rPr>
              <w:t xml:space="preserve">industry expert and an </w:t>
            </w:r>
            <w:proofErr w:type="gramStart"/>
            <w:r w:rsidR="00C54BB4" w:rsidRPr="00BD53C5">
              <w:rPr>
                <w:rFonts w:cs="Arial"/>
                <w:color w:val="000000"/>
              </w:rPr>
              <w:t>employer</w:t>
            </w:r>
            <w:proofErr w:type="gramEnd"/>
            <w:r w:rsidR="00C54BB4" w:rsidRPr="00BD53C5">
              <w:rPr>
                <w:rFonts w:cs="Arial"/>
                <w:color w:val="000000"/>
              </w:rPr>
              <w:t xml:space="preserve"> of choice by fostering</w:t>
            </w:r>
            <w:r w:rsidR="00C54BB4">
              <w:rPr>
                <w:rFonts w:cs="Arial"/>
                <w:color w:val="000000"/>
              </w:rPr>
              <w:t xml:space="preserve"> </w:t>
            </w:r>
            <w:r w:rsidR="00C54BB4" w:rsidRPr="00BD53C5">
              <w:rPr>
                <w:rFonts w:cs="Arial"/>
                <w:color w:val="000000"/>
              </w:rPr>
              <w:t>innovation, investing in our people, and emphasizing the</w:t>
            </w:r>
            <w:r w:rsidR="00C54BB4">
              <w:rPr>
                <w:rFonts w:cs="Arial"/>
                <w:color w:val="000000"/>
              </w:rPr>
              <w:t xml:space="preserve"> </w:t>
            </w:r>
            <w:r w:rsidR="00C54BB4" w:rsidRPr="00BD53C5">
              <w:rPr>
                <w:rFonts w:cs="Arial"/>
                <w:color w:val="000000"/>
              </w:rPr>
              <w:t>importance of our mission</w:t>
            </w:r>
          </w:p>
          <w:p w14:paraId="37406208" w14:textId="66C8C1B6" w:rsidR="00C54BB4" w:rsidRDefault="00C45674" w:rsidP="00C54BB4">
            <w:pPr>
              <w:pStyle w:val="NormalArial"/>
              <w:spacing w:before="120"/>
              <w:rPr>
                <w:iCs/>
                <w:kern w:val="24"/>
              </w:rPr>
            </w:pPr>
            <w:r>
              <w:pict w14:anchorId="749A6584">
                <v:shape id="_x0000_i1028" type="#_x0000_t75" style="width:15.75pt;height:15pt">
                  <v:imagedata r:id="rId12" o:title=""/>
                </v:shape>
              </w:pict>
            </w:r>
            <w:r w:rsidR="00C54BB4" w:rsidRPr="006629C8">
              <w:t xml:space="preserve">  </w:t>
            </w:r>
            <w:r w:rsidR="00C54BB4" w:rsidRPr="00344591">
              <w:rPr>
                <w:iCs/>
                <w:kern w:val="24"/>
              </w:rPr>
              <w:t>General system and/or process improvement(s)</w:t>
            </w:r>
          </w:p>
          <w:p w14:paraId="3BFDA0AD" w14:textId="07E035EF" w:rsidR="00C54BB4" w:rsidRDefault="00C45674" w:rsidP="00C54BB4">
            <w:pPr>
              <w:pStyle w:val="NormalArial"/>
              <w:spacing w:before="120"/>
              <w:rPr>
                <w:iCs/>
                <w:kern w:val="24"/>
              </w:rPr>
            </w:pPr>
            <w:r>
              <w:pict w14:anchorId="62357974">
                <v:shape id="_x0000_i1029" type="#_x0000_t75" style="width:15.75pt;height:15pt">
                  <v:imagedata r:id="rId12" o:title=""/>
                </v:shape>
              </w:pict>
            </w:r>
            <w:r w:rsidR="00C54BB4" w:rsidRPr="006629C8">
              <w:t xml:space="preserve">  </w:t>
            </w:r>
            <w:r w:rsidR="00C54BB4">
              <w:rPr>
                <w:iCs/>
                <w:kern w:val="24"/>
              </w:rPr>
              <w:t>Regulatory requirements</w:t>
            </w:r>
          </w:p>
          <w:p w14:paraId="0C09E98A" w14:textId="541C2FA9" w:rsidR="00C54BB4" w:rsidRPr="00CD242D" w:rsidRDefault="00C45674" w:rsidP="00C54BB4">
            <w:pPr>
              <w:pStyle w:val="NormalArial"/>
              <w:spacing w:before="120"/>
              <w:rPr>
                <w:rFonts w:cs="Arial"/>
                <w:color w:val="000000"/>
              </w:rPr>
            </w:pPr>
            <w:r>
              <w:pict w14:anchorId="388144C3">
                <v:shape id="_x0000_i1030" type="#_x0000_t75" style="width:15.75pt;height:15pt">
                  <v:imagedata r:id="rId12" o:title=""/>
                </v:shape>
              </w:pict>
            </w:r>
            <w:r w:rsidR="00C54BB4" w:rsidRPr="006629C8">
              <w:t xml:space="preserve">  </w:t>
            </w:r>
            <w:r w:rsidR="00C54BB4">
              <w:rPr>
                <w:rFonts w:cs="Arial"/>
                <w:color w:val="000000"/>
              </w:rPr>
              <w:t>ERCOT Board/PUCT Directive</w:t>
            </w:r>
          </w:p>
          <w:p w14:paraId="7350FAB1" w14:textId="77777777" w:rsidR="00C54BB4" w:rsidRDefault="00C54BB4" w:rsidP="00C54BB4">
            <w:pPr>
              <w:pStyle w:val="NormalArial"/>
              <w:rPr>
                <w:i/>
                <w:sz w:val="20"/>
                <w:szCs w:val="20"/>
              </w:rPr>
            </w:pPr>
          </w:p>
          <w:p w14:paraId="1FDC9B2D" w14:textId="04AE54E9" w:rsidR="00CE0D19" w:rsidRPr="00176375" w:rsidRDefault="00C54BB4" w:rsidP="00C54BB4">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CE0D19" w14:paraId="5B1382C7" w14:textId="77777777" w:rsidTr="00D25D80">
        <w:trPr>
          <w:trHeight w:val="518"/>
        </w:trPr>
        <w:tc>
          <w:tcPr>
            <w:tcW w:w="2880" w:type="dxa"/>
            <w:gridSpan w:val="2"/>
            <w:tcBorders>
              <w:bottom w:val="single" w:sz="4" w:space="0" w:color="auto"/>
            </w:tcBorders>
            <w:shd w:val="clear" w:color="auto" w:fill="FFFFFF"/>
            <w:vAlign w:val="center"/>
          </w:tcPr>
          <w:p w14:paraId="5EF16A6E" w14:textId="4FE4BA1C" w:rsidR="00CE0D19" w:rsidRPr="00CE0D19" w:rsidRDefault="00CE0D19" w:rsidP="00D25D80">
            <w:pPr>
              <w:pStyle w:val="Header"/>
              <w:spacing w:before="120"/>
              <w:rPr>
                <w:rFonts w:ascii="Arial" w:hAnsi="Arial" w:cs="Arial"/>
                <w:b/>
                <w:bCs/>
              </w:rPr>
            </w:pPr>
            <w:r w:rsidRPr="00CE0D19">
              <w:rPr>
                <w:rFonts w:ascii="Arial" w:hAnsi="Arial" w:cs="Arial"/>
                <w:b/>
                <w:bCs/>
              </w:rPr>
              <w:t>Justification of Reason for Revision and Market Impacts</w:t>
            </w:r>
          </w:p>
        </w:tc>
        <w:tc>
          <w:tcPr>
            <w:tcW w:w="7560" w:type="dxa"/>
            <w:gridSpan w:val="2"/>
            <w:tcBorders>
              <w:bottom w:val="single" w:sz="4" w:space="0" w:color="auto"/>
            </w:tcBorders>
            <w:vAlign w:val="center"/>
          </w:tcPr>
          <w:p w14:paraId="6E8CEB94" w14:textId="77777777" w:rsidR="00CE0D19" w:rsidRDefault="00CE0D19" w:rsidP="00D25D80">
            <w:pPr>
              <w:pStyle w:val="NormalArial"/>
              <w:spacing w:before="120" w:after="120"/>
            </w:pPr>
            <w:r>
              <w:t>The Shadow Price cap for transmission network constraints is intended to</w:t>
            </w:r>
            <w:r w:rsidRPr="00C91E4D">
              <w:t xml:space="preserve"> </w:t>
            </w:r>
            <w:r w:rsidRPr="00C91E4D">
              <w:rPr>
                <w:b/>
                <w:bCs/>
                <w:i/>
                <w:iCs/>
              </w:rPr>
              <w:t>limit</w:t>
            </w:r>
            <w:r>
              <w:t xml:space="preserve"> the cost calculated by the Security-Constrained Economic Dispatch (SCED) optimization to resolve an additional MW of congestion on a transmission network constraint to the designated maximum Shadow Price for that transmission network constraint. </w:t>
            </w:r>
          </w:p>
          <w:p w14:paraId="2F368301" w14:textId="34DA6010" w:rsidR="00CE0D19" w:rsidRDefault="00CE0D19" w:rsidP="00D25D80">
            <w:pPr>
              <w:pStyle w:val="NormalArial"/>
              <w:spacing w:before="120" w:after="120"/>
            </w:pPr>
            <w:r>
              <w:lastRenderedPageBreak/>
              <w:t xml:space="preserve">Constraints are activated to redispatch the power flow to resolve overloading on an element. When a single constrained element is violated (and subsequently activated) under multiple contingencies, the Shadow Price impact on </w:t>
            </w:r>
            <w:r w:rsidR="00986833">
              <w:t>Locational Marginal Prices (</w:t>
            </w:r>
            <w:r>
              <w:t>LMPs</w:t>
            </w:r>
            <w:r w:rsidR="00986833">
              <w:t>)</w:t>
            </w:r>
            <w:r>
              <w:t xml:space="preserve"> can become a cost multiplier and ineffective in constraint management. Redundant activation most certainly leads to excessive cost borne by </w:t>
            </w:r>
            <w:r w:rsidR="00986833">
              <w:t xml:space="preserve">Load </w:t>
            </w:r>
            <w:r>
              <w:t xml:space="preserve">with no perceived benefit. </w:t>
            </w:r>
          </w:p>
          <w:p w14:paraId="594C891D" w14:textId="77777777" w:rsidR="00CE0D19" w:rsidRDefault="00CE0D19" w:rsidP="00D25D80">
            <w:pPr>
              <w:pStyle w:val="NormalArial"/>
              <w:spacing w:before="120" w:after="120"/>
            </w:pPr>
            <w:r>
              <w:t>LCRA submits this NPRR to align ERCOT Protocol language to ERCOT’s Transmission and Security Operating Procedure for constraint activation which states:</w:t>
            </w:r>
          </w:p>
          <w:p w14:paraId="68350FE0" w14:textId="77777777" w:rsidR="00CE0D19" w:rsidRPr="00C91E4D" w:rsidRDefault="00CE0D19" w:rsidP="00D25D80">
            <w:pPr>
              <w:pStyle w:val="NormalArial"/>
              <w:spacing w:before="120" w:after="120"/>
            </w:pPr>
            <w:r w:rsidRPr="00C91E4D">
              <w:rPr>
                <w:i/>
                <w:iCs/>
              </w:rPr>
              <w:t>“If post-contingency loading of 98% or greater occurs on the same element for multiple contingencies and they have nearly identical shift factors, only one of the most limiting constraints should be activated to mitigate the congestion.”</w:t>
            </w:r>
          </w:p>
          <w:p w14:paraId="0E9DE980" w14:textId="71300BD1" w:rsidR="00CE0D19" w:rsidRPr="00625E5D" w:rsidRDefault="00C216ED" w:rsidP="00DD58F0">
            <w:pPr>
              <w:pStyle w:val="NormalArial"/>
              <w:spacing w:before="120" w:after="120"/>
              <w:rPr>
                <w:iCs/>
                <w:kern w:val="24"/>
              </w:rPr>
            </w:pPr>
            <w:r>
              <w:t>The proposed</w:t>
            </w:r>
            <w:r w:rsidR="00CE0D19">
              <w:t xml:space="preserve"> language affirms ERCOT’s stated goal of improving internal operator awareness tools to ensure only the most limiting constraint and contingency pair is activated in situations where multiple contingencies are violated under the same constraint</w:t>
            </w:r>
            <w:r w:rsidR="00DD58F0">
              <w:t xml:space="preserve"> and</w:t>
            </w:r>
            <w:r w:rsidR="00CE0D19">
              <w:rPr>
                <w:iCs/>
                <w:kern w:val="24"/>
              </w:rPr>
              <w:t xml:space="preserve"> </w:t>
            </w:r>
            <w:r w:rsidR="000A61A4">
              <w:rPr>
                <w:iCs/>
                <w:kern w:val="24"/>
              </w:rPr>
              <w:t>clarifies</w:t>
            </w:r>
            <w:r w:rsidR="00CE0D19">
              <w:rPr>
                <w:iCs/>
                <w:kern w:val="24"/>
              </w:rPr>
              <w:t xml:space="preserve"> the precision that should be applied under the phrase “nearly identical shift factors”. This is necessary to provide transparency into the situations where ERCOT will apply this logic.  </w:t>
            </w:r>
          </w:p>
        </w:tc>
      </w:tr>
    </w:tbl>
    <w:p w14:paraId="168CFDBD" w14:textId="77777777" w:rsidR="00CE0D19" w:rsidRPr="00D85807" w:rsidRDefault="00CE0D19" w:rsidP="00CE0D1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E0D19" w14:paraId="1E5EA321" w14:textId="77777777" w:rsidTr="00D25D80">
        <w:trPr>
          <w:cantSplit/>
          <w:trHeight w:val="432"/>
        </w:trPr>
        <w:tc>
          <w:tcPr>
            <w:tcW w:w="10440" w:type="dxa"/>
            <w:gridSpan w:val="2"/>
            <w:tcBorders>
              <w:top w:val="single" w:sz="4" w:space="0" w:color="auto"/>
            </w:tcBorders>
            <w:shd w:val="clear" w:color="auto" w:fill="FFFFFF"/>
            <w:vAlign w:val="center"/>
          </w:tcPr>
          <w:p w14:paraId="39EEEF49" w14:textId="77777777" w:rsidR="00CE0D19" w:rsidRPr="00CE0D19" w:rsidRDefault="00CE0D19" w:rsidP="00D25D80">
            <w:pPr>
              <w:pStyle w:val="Header"/>
              <w:jc w:val="center"/>
              <w:rPr>
                <w:rFonts w:ascii="Arial" w:hAnsi="Arial" w:cs="Arial"/>
                <w:b/>
                <w:bCs/>
              </w:rPr>
            </w:pPr>
            <w:bookmarkStart w:id="0" w:name="_Hlk154568842"/>
            <w:r w:rsidRPr="00CE0D19">
              <w:rPr>
                <w:rFonts w:ascii="Arial" w:hAnsi="Arial" w:cs="Arial"/>
                <w:b/>
                <w:bCs/>
              </w:rPr>
              <w:t>Sponsor</w:t>
            </w:r>
          </w:p>
        </w:tc>
      </w:tr>
      <w:tr w:rsidR="00CE0D19" w14:paraId="59BE4E02" w14:textId="77777777" w:rsidTr="00D25D80">
        <w:trPr>
          <w:cantSplit/>
          <w:trHeight w:val="432"/>
        </w:trPr>
        <w:tc>
          <w:tcPr>
            <w:tcW w:w="2880" w:type="dxa"/>
            <w:shd w:val="clear" w:color="auto" w:fill="FFFFFF"/>
            <w:vAlign w:val="center"/>
          </w:tcPr>
          <w:p w14:paraId="2FA4FA23" w14:textId="77777777" w:rsidR="00CE0D19" w:rsidRPr="00CE0D19" w:rsidRDefault="00CE0D19" w:rsidP="00D25D80">
            <w:pPr>
              <w:pStyle w:val="Header"/>
              <w:rPr>
                <w:rFonts w:ascii="Arial" w:hAnsi="Arial" w:cs="Arial"/>
                <w:b/>
                <w:bCs/>
              </w:rPr>
            </w:pPr>
            <w:r w:rsidRPr="00CE0D19">
              <w:rPr>
                <w:rFonts w:ascii="Arial" w:hAnsi="Arial" w:cs="Arial"/>
                <w:b/>
                <w:bCs/>
              </w:rPr>
              <w:t>Name</w:t>
            </w:r>
          </w:p>
        </w:tc>
        <w:tc>
          <w:tcPr>
            <w:tcW w:w="7560" w:type="dxa"/>
            <w:vAlign w:val="center"/>
          </w:tcPr>
          <w:p w14:paraId="671CDFB0" w14:textId="77777777" w:rsidR="00CE0D19" w:rsidRDefault="00CE0D19" w:rsidP="00D25D80">
            <w:pPr>
              <w:pStyle w:val="NormalArial"/>
            </w:pPr>
            <w:r>
              <w:t>Blake Holt</w:t>
            </w:r>
          </w:p>
        </w:tc>
      </w:tr>
      <w:tr w:rsidR="00CE0D19" w14:paraId="18F4F233" w14:textId="77777777" w:rsidTr="00D25D80">
        <w:trPr>
          <w:cantSplit/>
          <w:trHeight w:val="432"/>
        </w:trPr>
        <w:tc>
          <w:tcPr>
            <w:tcW w:w="2880" w:type="dxa"/>
            <w:shd w:val="clear" w:color="auto" w:fill="FFFFFF"/>
            <w:vAlign w:val="center"/>
          </w:tcPr>
          <w:p w14:paraId="74C39238" w14:textId="77777777" w:rsidR="00CE0D19" w:rsidRPr="00CE0D19" w:rsidRDefault="00CE0D19" w:rsidP="00D25D80">
            <w:pPr>
              <w:pStyle w:val="Header"/>
              <w:rPr>
                <w:rFonts w:ascii="Arial" w:hAnsi="Arial" w:cs="Arial"/>
                <w:b/>
                <w:bCs/>
              </w:rPr>
            </w:pPr>
            <w:r w:rsidRPr="00CE0D19">
              <w:rPr>
                <w:rFonts w:ascii="Arial" w:hAnsi="Arial" w:cs="Arial"/>
                <w:b/>
                <w:bCs/>
              </w:rPr>
              <w:t>E-mail Address</w:t>
            </w:r>
          </w:p>
        </w:tc>
        <w:tc>
          <w:tcPr>
            <w:tcW w:w="7560" w:type="dxa"/>
            <w:vAlign w:val="center"/>
          </w:tcPr>
          <w:p w14:paraId="0DCD52FA" w14:textId="77777777" w:rsidR="00CE0D19" w:rsidRDefault="00CE0D19" w:rsidP="00D25D80">
            <w:pPr>
              <w:pStyle w:val="NormalArial"/>
            </w:pPr>
            <w:hyperlink r:id="rId17" w:history="1">
              <w:r w:rsidRPr="00035C76">
                <w:rPr>
                  <w:rStyle w:val="Hyperlink"/>
                </w:rPr>
                <w:t>blake.holt@lcra.org</w:t>
              </w:r>
            </w:hyperlink>
          </w:p>
        </w:tc>
      </w:tr>
      <w:tr w:rsidR="00CE0D19" w14:paraId="401C9B68" w14:textId="77777777" w:rsidTr="00D25D80">
        <w:trPr>
          <w:cantSplit/>
          <w:trHeight w:val="432"/>
        </w:trPr>
        <w:tc>
          <w:tcPr>
            <w:tcW w:w="2880" w:type="dxa"/>
            <w:shd w:val="clear" w:color="auto" w:fill="FFFFFF"/>
            <w:vAlign w:val="center"/>
          </w:tcPr>
          <w:p w14:paraId="07FC5CE8" w14:textId="77777777" w:rsidR="00CE0D19" w:rsidRPr="00CE0D19" w:rsidRDefault="00CE0D19" w:rsidP="00D25D80">
            <w:pPr>
              <w:pStyle w:val="Header"/>
              <w:rPr>
                <w:rFonts w:ascii="Arial" w:hAnsi="Arial" w:cs="Arial"/>
                <w:b/>
                <w:bCs/>
              </w:rPr>
            </w:pPr>
            <w:r w:rsidRPr="00CE0D19">
              <w:rPr>
                <w:rFonts w:ascii="Arial" w:hAnsi="Arial" w:cs="Arial"/>
                <w:b/>
                <w:bCs/>
              </w:rPr>
              <w:t>Company</w:t>
            </w:r>
          </w:p>
        </w:tc>
        <w:tc>
          <w:tcPr>
            <w:tcW w:w="7560" w:type="dxa"/>
            <w:vAlign w:val="center"/>
          </w:tcPr>
          <w:p w14:paraId="7784E39B" w14:textId="77777777" w:rsidR="00CE0D19" w:rsidRDefault="00CE0D19" w:rsidP="00D25D80">
            <w:pPr>
              <w:pStyle w:val="NormalArial"/>
            </w:pPr>
            <w:r>
              <w:t>Lower Colorado River Authority (LCRA)</w:t>
            </w:r>
          </w:p>
        </w:tc>
      </w:tr>
      <w:tr w:rsidR="00CE0D19" w14:paraId="27739F58" w14:textId="77777777" w:rsidTr="00D25D80">
        <w:trPr>
          <w:cantSplit/>
          <w:trHeight w:val="432"/>
        </w:trPr>
        <w:tc>
          <w:tcPr>
            <w:tcW w:w="2880" w:type="dxa"/>
            <w:tcBorders>
              <w:bottom w:val="single" w:sz="4" w:space="0" w:color="auto"/>
            </w:tcBorders>
            <w:shd w:val="clear" w:color="auto" w:fill="FFFFFF"/>
            <w:vAlign w:val="center"/>
          </w:tcPr>
          <w:p w14:paraId="2482C66A" w14:textId="77777777" w:rsidR="00CE0D19" w:rsidRPr="00CE0D19" w:rsidRDefault="00CE0D19" w:rsidP="00D25D80">
            <w:pPr>
              <w:pStyle w:val="Header"/>
              <w:rPr>
                <w:rFonts w:ascii="Arial" w:hAnsi="Arial" w:cs="Arial"/>
                <w:b/>
                <w:bCs/>
              </w:rPr>
            </w:pPr>
            <w:r w:rsidRPr="00CE0D19">
              <w:rPr>
                <w:rFonts w:ascii="Arial" w:hAnsi="Arial" w:cs="Arial"/>
                <w:b/>
                <w:bCs/>
              </w:rPr>
              <w:t>Phone Number</w:t>
            </w:r>
          </w:p>
        </w:tc>
        <w:tc>
          <w:tcPr>
            <w:tcW w:w="7560" w:type="dxa"/>
            <w:tcBorders>
              <w:bottom w:val="single" w:sz="4" w:space="0" w:color="auto"/>
            </w:tcBorders>
            <w:vAlign w:val="center"/>
          </w:tcPr>
          <w:p w14:paraId="48029DFC" w14:textId="77777777" w:rsidR="00CE0D19" w:rsidRDefault="00CE0D19" w:rsidP="00D25D80">
            <w:pPr>
              <w:pStyle w:val="NormalArial"/>
            </w:pPr>
            <w:r>
              <w:t>254-913-8096</w:t>
            </w:r>
          </w:p>
        </w:tc>
      </w:tr>
      <w:tr w:rsidR="00CE0D19" w14:paraId="0700607A" w14:textId="77777777" w:rsidTr="00D25D80">
        <w:trPr>
          <w:cantSplit/>
          <w:trHeight w:val="432"/>
        </w:trPr>
        <w:tc>
          <w:tcPr>
            <w:tcW w:w="2880" w:type="dxa"/>
            <w:shd w:val="clear" w:color="auto" w:fill="FFFFFF"/>
            <w:vAlign w:val="center"/>
          </w:tcPr>
          <w:p w14:paraId="19B4C1CC" w14:textId="77777777" w:rsidR="00CE0D19" w:rsidRPr="00CE0D19" w:rsidRDefault="00CE0D19" w:rsidP="00D25D80">
            <w:pPr>
              <w:pStyle w:val="Header"/>
              <w:rPr>
                <w:rFonts w:ascii="Arial" w:hAnsi="Arial" w:cs="Arial"/>
                <w:b/>
                <w:bCs/>
              </w:rPr>
            </w:pPr>
            <w:r w:rsidRPr="00CE0D19">
              <w:rPr>
                <w:rFonts w:ascii="Arial" w:hAnsi="Arial" w:cs="Arial"/>
                <w:b/>
                <w:bCs/>
              </w:rPr>
              <w:t>Cell Number</w:t>
            </w:r>
          </w:p>
        </w:tc>
        <w:tc>
          <w:tcPr>
            <w:tcW w:w="7560" w:type="dxa"/>
            <w:vAlign w:val="center"/>
          </w:tcPr>
          <w:p w14:paraId="467B65E2" w14:textId="77777777" w:rsidR="00CE0D19" w:rsidRDefault="00CE0D19" w:rsidP="00D25D80">
            <w:pPr>
              <w:pStyle w:val="NormalArial"/>
            </w:pPr>
          </w:p>
        </w:tc>
      </w:tr>
      <w:tr w:rsidR="00CE0D19" w14:paraId="211F2966" w14:textId="77777777" w:rsidTr="00D25D80">
        <w:trPr>
          <w:cantSplit/>
          <w:trHeight w:val="432"/>
        </w:trPr>
        <w:tc>
          <w:tcPr>
            <w:tcW w:w="2880" w:type="dxa"/>
            <w:tcBorders>
              <w:bottom w:val="single" w:sz="4" w:space="0" w:color="auto"/>
            </w:tcBorders>
            <w:shd w:val="clear" w:color="auto" w:fill="FFFFFF"/>
            <w:vAlign w:val="center"/>
          </w:tcPr>
          <w:p w14:paraId="3481E5D6" w14:textId="77777777" w:rsidR="00CE0D19" w:rsidRPr="00CE0D19" w:rsidRDefault="00CE0D19" w:rsidP="00D25D80">
            <w:pPr>
              <w:pStyle w:val="Header"/>
              <w:rPr>
                <w:rFonts w:ascii="Arial" w:hAnsi="Arial" w:cs="Arial"/>
                <w:b/>
                <w:bCs/>
              </w:rPr>
            </w:pPr>
            <w:r w:rsidRPr="00CE0D19">
              <w:rPr>
                <w:rFonts w:ascii="Arial" w:hAnsi="Arial" w:cs="Arial"/>
                <w:b/>
                <w:bCs/>
              </w:rPr>
              <w:t>Market Segment</w:t>
            </w:r>
          </w:p>
        </w:tc>
        <w:tc>
          <w:tcPr>
            <w:tcW w:w="7560" w:type="dxa"/>
            <w:tcBorders>
              <w:bottom w:val="single" w:sz="4" w:space="0" w:color="auto"/>
            </w:tcBorders>
            <w:vAlign w:val="center"/>
          </w:tcPr>
          <w:p w14:paraId="765B2173" w14:textId="77777777" w:rsidR="00CE0D19" w:rsidRDefault="00CE0D19" w:rsidP="00D25D80">
            <w:pPr>
              <w:pStyle w:val="NormalArial"/>
            </w:pPr>
            <w:r>
              <w:t>Cooperative</w:t>
            </w:r>
          </w:p>
        </w:tc>
      </w:tr>
      <w:bookmarkEnd w:id="0"/>
    </w:tbl>
    <w:p w14:paraId="4383E1D5" w14:textId="77777777" w:rsidR="00CE0D19" w:rsidRPr="00D56D61" w:rsidRDefault="00CE0D19" w:rsidP="00CE0D1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E0D19" w:rsidRPr="00D56D61" w14:paraId="5B73B037" w14:textId="77777777" w:rsidTr="00D25D80">
        <w:trPr>
          <w:cantSplit/>
          <w:trHeight w:val="432"/>
        </w:trPr>
        <w:tc>
          <w:tcPr>
            <w:tcW w:w="10440" w:type="dxa"/>
            <w:gridSpan w:val="2"/>
            <w:vAlign w:val="center"/>
          </w:tcPr>
          <w:p w14:paraId="357B6F90" w14:textId="77777777" w:rsidR="00CE0D19" w:rsidRPr="007C199B" w:rsidRDefault="00CE0D19" w:rsidP="00D25D80">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CE0D19" w:rsidRPr="00D56D61" w14:paraId="2C1CAB8A" w14:textId="77777777" w:rsidTr="00D25D80">
        <w:trPr>
          <w:cantSplit/>
          <w:trHeight w:val="432"/>
        </w:trPr>
        <w:tc>
          <w:tcPr>
            <w:tcW w:w="2880" w:type="dxa"/>
            <w:vAlign w:val="center"/>
          </w:tcPr>
          <w:p w14:paraId="003C2412" w14:textId="77777777" w:rsidR="00CE0D19" w:rsidRPr="007C199B" w:rsidRDefault="00CE0D19" w:rsidP="00D25D80">
            <w:pPr>
              <w:pStyle w:val="NormalArial"/>
              <w:rPr>
                <w:b/>
              </w:rPr>
            </w:pPr>
            <w:r w:rsidRPr="007C199B">
              <w:rPr>
                <w:b/>
              </w:rPr>
              <w:t>Name</w:t>
            </w:r>
          </w:p>
        </w:tc>
        <w:tc>
          <w:tcPr>
            <w:tcW w:w="7560" w:type="dxa"/>
            <w:vAlign w:val="center"/>
          </w:tcPr>
          <w:p w14:paraId="1E408435" w14:textId="77777777" w:rsidR="00CE0D19" w:rsidRPr="00D56D61" w:rsidRDefault="00CE0D19" w:rsidP="00D25D80">
            <w:pPr>
              <w:pStyle w:val="NormalArial"/>
            </w:pPr>
            <w:r>
              <w:t>Elizabeth Morales</w:t>
            </w:r>
          </w:p>
        </w:tc>
      </w:tr>
      <w:tr w:rsidR="00CE0D19" w:rsidRPr="00D56D61" w14:paraId="20D15D28" w14:textId="77777777" w:rsidTr="00D25D80">
        <w:trPr>
          <w:cantSplit/>
          <w:trHeight w:val="432"/>
        </w:trPr>
        <w:tc>
          <w:tcPr>
            <w:tcW w:w="2880" w:type="dxa"/>
            <w:vAlign w:val="center"/>
          </w:tcPr>
          <w:p w14:paraId="62ED9D87" w14:textId="77777777" w:rsidR="00CE0D19" w:rsidRPr="007C199B" w:rsidRDefault="00CE0D19" w:rsidP="00D25D80">
            <w:pPr>
              <w:pStyle w:val="NormalArial"/>
              <w:rPr>
                <w:b/>
              </w:rPr>
            </w:pPr>
            <w:r w:rsidRPr="007C199B">
              <w:rPr>
                <w:b/>
              </w:rPr>
              <w:t>E-Mail Address</w:t>
            </w:r>
          </w:p>
        </w:tc>
        <w:tc>
          <w:tcPr>
            <w:tcW w:w="7560" w:type="dxa"/>
            <w:vAlign w:val="center"/>
          </w:tcPr>
          <w:p w14:paraId="50C1406C" w14:textId="77777777" w:rsidR="00CE0D19" w:rsidRPr="00D56D61" w:rsidRDefault="00CE0D19" w:rsidP="00D25D80">
            <w:pPr>
              <w:pStyle w:val="NormalArial"/>
            </w:pPr>
            <w:hyperlink r:id="rId18" w:history="1">
              <w:r>
                <w:rPr>
                  <w:rStyle w:val="Hyperlink"/>
                </w:rPr>
                <w:t>elizabeth.morales@ercot.com</w:t>
              </w:r>
            </w:hyperlink>
          </w:p>
        </w:tc>
      </w:tr>
      <w:tr w:rsidR="00CE0D19" w:rsidRPr="005370B5" w14:paraId="0DE77751" w14:textId="77777777" w:rsidTr="00D25D80">
        <w:trPr>
          <w:cantSplit/>
          <w:trHeight w:val="432"/>
        </w:trPr>
        <w:tc>
          <w:tcPr>
            <w:tcW w:w="2880" w:type="dxa"/>
            <w:vAlign w:val="center"/>
          </w:tcPr>
          <w:p w14:paraId="1AEF8CEB" w14:textId="77777777" w:rsidR="00CE0D19" w:rsidRPr="007C199B" w:rsidRDefault="00CE0D19" w:rsidP="00D25D80">
            <w:pPr>
              <w:pStyle w:val="NormalArial"/>
              <w:rPr>
                <w:b/>
              </w:rPr>
            </w:pPr>
            <w:r w:rsidRPr="007C199B">
              <w:rPr>
                <w:b/>
              </w:rPr>
              <w:t>Phone Number</w:t>
            </w:r>
          </w:p>
        </w:tc>
        <w:tc>
          <w:tcPr>
            <w:tcW w:w="7560" w:type="dxa"/>
            <w:vAlign w:val="center"/>
          </w:tcPr>
          <w:p w14:paraId="72FDCE7D" w14:textId="77777777" w:rsidR="00CE0D19" w:rsidRDefault="00CE0D19" w:rsidP="00D25D80">
            <w:pPr>
              <w:pStyle w:val="NormalArial"/>
            </w:pPr>
            <w:r>
              <w:t>210-420-1722</w:t>
            </w:r>
          </w:p>
        </w:tc>
      </w:tr>
    </w:tbl>
    <w:p w14:paraId="03D9131B" w14:textId="77777777" w:rsidR="00CE0D19" w:rsidRDefault="00CE0D19" w:rsidP="00CE0D19">
      <w:pPr>
        <w:tabs>
          <w:tab w:val="num" w:pos="0"/>
        </w:tabs>
        <w:rPr>
          <w:rFonts w:ascii="Arial" w:hAnsi="Arial" w:cs="Arial"/>
          <w:b/>
          <w:bCs/>
        </w:rPr>
      </w:pPr>
    </w:p>
    <w:p w14:paraId="035BAC9B" w14:textId="77777777" w:rsidR="00B73A7E" w:rsidRDefault="00B73A7E" w:rsidP="00CE0D19">
      <w:pPr>
        <w:tabs>
          <w:tab w:val="num" w:pos="0"/>
        </w:tabs>
        <w:rPr>
          <w:rFonts w:ascii="Arial" w:hAnsi="Arial" w:cs="Arial"/>
          <w:b/>
          <w:bCs/>
        </w:rPr>
      </w:pPr>
    </w:p>
    <w:p w14:paraId="700BC4D2" w14:textId="77777777" w:rsidR="00B73A7E" w:rsidRDefault="00B73A7E" w:rsidP="00CE0D19">
      <w:pPr>
        <w:tabs>
          <w:tab w:val="num" w:pos="0"/>
        </w:tabs>
        <w:rPr>
          <w:rFonts w:ascii="Arial" w:hAnsi="Arial" w:cs="Arial"/>
          <w:b/>
          <w:bCs/>
        </w:rPr>
      </w:pPr>
    </w:p>
    <w:p w14:paraId="767E8CBF" w14:textId="77777777" w:rsidR="00B73A7E" w:rsidRPr="00CE0D19" w:rsidRDefault="00B73A7E" w:rsidP="00CE0D19">
      <w:pPr>
        <w:tabs>
          <w:tab w:val="num" w:pos="0"/>
        </w:tabs>
        <w:rPr>
          <w:rFonts w:ascii="Arial" w:hAnsi="Arial" w:cs="Arial"/>
          <w:b/>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0D19" w:rsidRPr="00CE0D19" w14:paraId="603AC47E" w14:textId="77777777" w:rsidTr="00D25D80">
        <w:trPr>
          <w:trHeight w:val="350"/>
        </w:trPr>
        <w:tc>
          <w:tcPr>
            <w:tcW w:w="10440" w:type="dxa"/>
            <w:tcBorders>
              <w:bottom w:val="single" w:sz="4" w:space="0" w:color="auto"/>
            </w:tcBorders>
            <w:shd w:val="clear" w:color="auto" w:fill="FFFFFF"/>
            <w:vAlign w:val="center"/>
          </w:tcPr>
          <w:p w14:paraId="39BE9A85" w14:textId="77777777" w:rsidR="00CE0D19" w:rsidRPr="00CE0D19" w:rsidRDefault="00CE0D19" w:rsidP="00D25D80">
            <w:pPr>
              <w:pStyle w:val="Header"/>
              <w:jc w:val="center"/>
              <w:rPr>
                <w:rFonts w:ascii="Arial" w:hAnsi="Arial" w:cs="Arial"/>
                <w:b/>
                <w:bCs/>
              </w:rPr>
            </w:pPr>
            <w:r w:rsidRPr="00CE0D19">
              <w:rPr>
                <w:rFonts w:ascii="Arial" w:hAnsi="Arial" w:cs="Arial"/>
                <w:b/>
                <w:bCs/>
              </w:rPr>
              <w:lastRenderedPageBreak/>
              <w:t>Proposed Protocol Language Revision</w:t>
            </w:r>
          </w:p>
        </w:tc>
      </w:tr>
    </w:tbl>
    <w:p w14:paraId="6827864F" w14:textId="77777777" w:rsidR="00C06E80" w:rsidRPr="00F2174A" w:rsidRDefault="00C06E80" w:rsidP="00C06E80">
      <w:pPr>
        <w:spacing w:before="2400"/>
        <w:jc w:val="center"/>
        <w:rPr>
          <w:b/>
          <w:sz w:val="36"/>
          <w:szCs w:val="36"/>
        </w:rPr>
      </w:pPr>
      <w:r w:rsidRPr="00F2174A">
        <w:rPr>
          <w:b/>
          <w:sz w:val="36"/>
        </w:rPr>
        <w:t>ERCOT Nodal Protocols</w:t>
      </w:r>
      <w:r>
        <w:rPr>
          <w:b/>
          <w:sz w:val="36"/>
        </w:rPr>
        <w:t xml:space="preserve"> </w:t>
      </w:r>
    </w:p>
    <w:p w14:paraId="4F58649B" w14:textId="77777777" w:rsidR="00C06E80" w:rsidRPr="00F2174A" w:rsidRDefault="00C06E80" w:rsidP="00C06E80">
      <w:pPr>
        <w:jc w:val="center"/>
        <w:rPr>
          <w:b/>
          <w:sz w:val="36"/>
        </w:rPr>
      </w:pPr>
    </w:p>
    <w:p w14:paraId="0D187B55" w14:textId="77777777" w:rsidR="00C06E80" w:rsidRPr="00F2174A" w:rsidRDefault="00C06E80" w:rsidP="00C06E80">
      <w:pPr>
        <w:jc w:val="center"/>
        <w:rPr>
          <w:b/>
          <w:sz w:val="36"/>
        </w:rPr>
      </w:pPr>
      <w:r w:rsidRPr="00F2174A">
        <w:rPr>
          <w:b/>
          <w:sz w:val="36"/>
        </w:rPr>
        <w:t>Section 22</w:t>
      </w:r>
    </w:p>
    <w:p w14:paraId="7F402A5E" w14:textId="77777777" w:rsidR="00C06E80" w:rsidRDefault="00C06E80" w:rsidP="00C06E80">
      <w:pPr>
        <w:jc w:val="center"/>
        <w:rPr>
          <w:b/>
          <w:sz w:val="36"/>
          <w:szCs w:val="36"/>
        </w:rPr>
      </w:pPr>
    </w:p>
    <w:p w14:paraId="5BA644B8" w14:textId="354EF4D7" w:rsidR="00C06E80" w:rsidRPr="00CA69E4" w:rsidRDefault="00C06E80" w:rsidP="00C06E80">
      <w:pPr>
        <w:jc w:val="center"/>
        <w:rPr>
          <w:b/>
          <w:sz w:val="36"/>
        </w:rPr>
      </w:pPr>
      <w:r w:rsidRPr="00A72192">
        <w:rPr>
          <w:b/>
          <w:sz w:val="36"/>
          <w:szCs w:val="36"/>
        </w:rPr>
        <w:t xml:space="preserve">Attachment </w:t>
      </w:r>
      <w:r w:rsidR="004A3F0D">
        <w:rPr>
          <w:b/>
          <w:sz w:val="36"/>
          <w:szCs w:val="36"/>
        </w:rPr>
        <w:t>P</w:t>
      </w:r>
      <w:proofErr w:type="gramStart"/>
      <w:r w:rsidRPr="00A72192">
        <w:rPr>
          <w:b/>
          <w:sz w:val="36"/>
          <w:szCs w:val="36"/>
        </w:rPr>
        <w:t xml:space="preserve">:  </w:t>
      </w:r>
      <w:r w:rsidR="004A3F0D" w:rsidRPr="004A3F0D">
        <w:rPr>
          <w:b/>
          <w:bCs/>
          <w:sz w:val="36"/>
          <w:szCs w:val="36"/>
        </w:rPr>
        <w:t>Methodology</w:t>
      </w:r>
      <w:proofErr w:type="gramEnd"/>
      <w:r w:rsidR="004A3F0D" w:rsidRPr="004A3F0D">
        <w:rPr>
          <w:b/>
          <w:bCs/>
          <w:sz w:val="36"/>
          <w:szCs w:val="36"/>
        </w:rPr>
        <w:t xml:space="preserve"> for Setting Maximum Shadow Prices for Network and Power Balance Constraints</w:t>
      </w:r>
    </w:p>
    <w:p w14:paraId="14A72854" w14:textId="77777777" w:rsidR="00C06E80" w:rsidRPr="00F2174A" w:rsidRDefault="00C06E80" w:rsidP="00C06E80">
      <w:pPr>
        <w:jc w:val="center"/>
        <w:outlineLvl w:val="0"/>
        <w:rPr>
          <w:b/>
        </w:rPr>
      </w:pPr>
    </w:p>
    <w:p w14:paraId="6BC2DE0D" w14:textId="77777777" w:rsidR="00C06E80" w:rsidRPr="00F2174A" w:rsidRDefault="00C06E80" w:rsidP="00C06E80">
      <w:pPr>
        <w:jc w:val="center"/>
        <w:outlineLvl w:val="0"/>
        <w:rPr>
          <w:b/>
        </w:rPr>
      </w:pPr>
    </w:p>
    <w:p w14:paraId="2DCD9A20" w14:textId="790D8A45" w:rsidR="00C06E80" w:rsidRPr="00F2174A" w:rsidDel="009709EB" w:rsidRDefault="003D42A6" w:rsidP="00C06E80">
      <w:pPr>
        <w:jc w:val="center"/>
        <w:outlineLvl w:val="0"/>
        <w:rPr>
          <w:del w:id="1" w:author="LCRA" w:date="2025-09-11T16:15:00Z" w16du:dateUtc="2025-09-11T21:15:00Z"/>
          <w:b/>
        </w:rPr>
      </w:pPr>
      <w:del w:id="2" w:author="LCRA" w:date="2025-09-11T16:15:00Z" w16du:dateUtc="2025-09-11T21:15:00Z">
        <w:r w:rsidDel="009709EB">
          <w:rPr>
            <w:b/>
          </w:rPr>
          <w:delText>June</w:delText>
        </w:r>
        <w:r w:rsidR="00355DCD" w:rsidDel="009709EB">
          <w:rPr>
            <w:b/>
          </w:rPr>
          <w:delText xml:space="preserve"> </w:delText>
        </w:r>
        <w:r w:rsidR="007A5A39" w:rsidDel="009709EB">
          <w:rPr>
            <w:b/>
          </w:rPr>
          <w:delText>1</w:delText>
        </w:r>
        <w:r w:rsidR="00C06E80" w:rsidDel="009709EB">
          <w:rPr>
            <w:b/>
          </w:rPr>
          <w:delText>, 202</w:delText>
        </w:r>
        <w:r w:rsidR="007A5A39" w:rsidDel="009709EB">
          <w:rPr>
            <w:b/>
          </w:rPr>
          <w:delText>5</w:delText>
        </w:r>
      </w:del>
      <w:ins w:id="3" w:author="LCRA" w:date="2025-09-11T16:15:00Z" w16du:dateUtc="2025-09-11T21:15:00Z">
        <w:r w:rsidR="009709EB">
          <w:rPr>
            <w:b/>
          </w:rPr>
          <w:t>TBD</w:t>
        </w:r>
      </w:ins>
    </w:p>
    <w:p w14:paraId="439E8BC6" w14:textId="77777777" w:rsidR="00744D6A" w:rsidRPr="00F2174A" w:rsidRDefault="00744D6A" w:rsidP="00744D6A">
      <w:pPr>
        <w:jc w:val="center"/>
        <w:outlineLvl w:val="0"/>
        <w:rPr>
          <w:b/>
        </w:rPr>
      </w:pPr>
    </w:p>
    <w:p w14:paraId="34651614" w14:textId="77777777" w:rsidR="00744D6A" w:rsidRPr="00F2174A" w:rsidRDefault="00744D6A" w:rsidP="00744D6A">
      <w:pPr>
        <w:jc w:val="center"/>
        <w:outlineLvl w:val="0"/>
        <w:rPr>
          <w:b/>
        </w:rPr>
      </w:pPr>
    </w:p>
    <w:p w14:paraId="250CCD5E" w14:textId="77777777" w:rsidR="00744D6A" w:rsidRPr="00F2174A" w:rsidRDefault="00744D6A" w:rsidP="00744D6A">
      <w:pPr>
        <w:jc w:val="center"/>
        <w:rPr>
          <w:b/>
          <w:bCs/>
          <w:i/>
          <w:iCs/>
        </w:rPr>
      </w:pPr>
    </w:p>
    <w:p w14:paraId="772F494A" w14:textId="77777777" w:rsidR="00744D6A" w:rsidRPr="00F2174A" w:rsidRDefault="00744D6A" w:rsidP="00744D6A">
      <w:pPr>
        <w:jc w:val="center"/>
        <w:rPr>
          <w:b/>
        </w:rPr>
      </w:pPr>
    </w:p>
    <w:p w14:paraId="6C1B9A49" w14:textId="77777777" w:rsidR="00744D6A" w:rsidRDefault="00744D6A" w:rsidP="00744D6A">
      <w:pPr>
        <w:pBdr>
          <w:top w:val="single" w:sz="4" w:space="1" w:color="auto"/>
        </w:pBdr>
        <w:rPr>
          <w:b/>
          <w:sz w:val="20"/>
        </w:rPr>
      </w:pPr>
    </w:p>
    <w:p w14:paraId="410603A5" w14:textId="77777777" w:rsidR="00355DCD" w:rsidRDefault="00355DCD" w:rsidP="00744D6A">
      <w:pPr>
        <w:pBdr>
          <w:top w:val="single" w:sz="4" w:space="1" w:color="auto"/>
        </w:pBdr>
        <w:rPr>
          <w:b/>
          <w:sz w:val="20"/>
        </w:rPr>
      </w:pPr>
    </w:p>
    <w:p w14:paraId="4605B2AA" w14:textId="77777777" w:rsidR="00355DCD" w:rsidRDefault="00355DCD" w:rsidP="00744D6A">
      <w:pPr>
        <w:pBdr>
          <w:top w:val="single" w:sz="4" w:space="1" w:color="auto"/>
        </w:pBdr>
        <w:rPr>
          <w:b/>
          <w:sz w:val="20"/>
        </w:rPr>
      </w:pPr>
    </w:p>
    <w:p w14:paraId="26B77793" w14:textId="77777777" w:rsidR="00355DCD" w:rsidRDefault="00355DCD" w:rsidP="00744D6A">
      <w:pPr>
        <w:pBdr>
          <w:top w:val="single" w:sz="4" w:space="1" w:color="auto"/>
        </w:pBdr>
        <w:rPr>
          <w:b/>
          <w:sz w:val="20"/>
        </w:rPr>
      </w:pPr>
    </w:p>
    <w:p w14:paraId="411021BF" w14:textId="77777777" w:rsidR="00355DCD" w:rsidRDefault="00355DCD" w:rsidP="00744D6A">
      <w:pPr>
        <w:pBdr>
          <w:top w:val="single" w:sz="4" w:space="1" w:color="auto"/>
        </w:pBdr>
        <w:rPr>
          <w:b/>
          <w:sz w:val="20"/>
        </w:rPr>
      </w:pPr>
    </w:p>
    <w:p w14:paraId="3CEFCE95" w14:textId="77777777" w:rsidR="00355DCD" w:rsidRDefault="00355DCD" w:rsidP="00744D6A">
      <w:pPr>
        <w:pBdr>
          <w:top w:val="single" w:sz="4" w:space="1" w:color="auto"/>
        </w:pBdr>
        <w:rPr>
          <w:b/>
          <w:sz w:val="20"/>
        </w:rPr>
      </w:pPr>
    </w:p>
    <w:p w14:paraId="420C550A" w14:textId="77777777" w:rsidR="00355DCD" w:rsidRDefault="00355DCD" w:rsidP="00744D6A">
      <w:pPr>
        <w:pBdr>
          <w:top w:val="single" w:sz="4" w:space="1" w:color="auto"/>
        </w:pBdr>
        <w:rPr>
          <w:b/>
          <w:sz w:val="20"/>
        </w:rPr>
      </w:pPr>
    </w:p>
    <w:p w14:paraId="6ED909B5" w14:textId="77777777" w:rsidR="00355DCD" w:rsidRDefault="00355DCD" w:rsidP="00744D6A">
      <w:pPr>
        <w:pBdr>
          <w:top w:val="single" w:sz="4" w:space="1" w:color="auto"/>
        </w:pBdr>
        <w:rPr>
          <w:b/>
          <w:sz w:val="20"/>
        </w:rPr>
      </w:pPr>
    </w:p>
    <w:p w14:paraId="68325F56" w14:textId="77777777" w:rsidR="00355DCD" w:rsidRDefault="00355DCD" w:rsidP="00744D6A">
      <w:pPr>
        <w:pBdr>
          <w:top w:val="single" w:sz="4" w:space="1" w:color="auto"/>
        </w:pBdr>
        <w:rPr>
          <w:b/>
          <w:sz w:val="20"/>
        </w:rPr>
      </w:pPr>
    </w:p>
    <w:p w14:paraId="27FBC239" w14:textId="77777777" w:rsidR="00355DCD" w:rsidRDefault="00355DCD" w:rsidP="00744D6A">
      <w:pPr>
        <w:pBdr>
          <w:top w:val="single" w:sz="4" w:space="1" w:color="auto"/>
        </w:pBdr>
        <w:rPr>
          <w:b/>
          <w:sz w:val="20"/>
        </w:rPr>
      </w:pPr>
    </w:p>
    <w:p w14:paraId="1CA7D4EF" w14:textId="77777777" w:rsidR="00355DCD" w:rsidRDefault="00355DCD" w:rsidP="00744D6A">
      <w:pPr>
        <w:pBdr>
          <w:top w:val="single" w:sz="4" w:space="1" w:color="auto"/>
        </w:pBdr>
        <w:rPr>
          <w:b/>
          <w:sz w:val="20"/>
        </w:rPr>
      </w:pPr>
    </w:p>
    <w:p w14:paraId="45D5ACC9" w14:textId="77777777" w:rsidR="00355DCD" w:rsidRDefault="00355DCD" w:rsidP="00744D6A">
      <w:pPr>
        <w:pBdr>
          <w:top w:val="single" w:sz="4" w:space="1" w:color="auto"/>
        </w:pBdr>
        <w:rPr>
          <w:b/>
          <w:sz w:val="20"/>
        </w:rPr>
      </w:pPr>
    </w:p>
    <w:p w14:paraId="42F27240" w14:textId="77777777" w:rsidR="00355DCD" w:rsidRDefault="00355DCD" w:rsidP="00744D6A">
      <w:pPr>
        <w:pBdr>
          <w:top w:val="single" w:sz="4" w:space="1" w:color="auto"/>
        </w:pBdr>
        <w:rPr>
          <w:b/>
          <w:sz w:val="20"/>
        </w:rPr>
      </w:pPr>
    </w:p>
    <w:p w14:paraId="62AE1C98" w14:textId="77777777" w:rsidR="00355DCD" w:rsidRDefault="00355DCD" w:rsidP="00744D6A">
      <w:pPr>
        <w:pBdr>
          <w:top w:val="single" w:sz="4" w:space="1" w:color="auto"/>
        </w:pBdr>
        <w:rPr>
          <w:b/>
          <w:sz w:val="20"/>
        </w:rPr>
      </w:pPr>
    </w:p>
    <w:p w14:paraId="2FAA4C0C" w14:textId="77777777" w:rsidR="00355DCD" w:rsidRDefault="00355DCD" w:rsidP="00744D6A">
      <w:pPr>
        <w:pBdr>
          <w:top w:val="single" w:sz="4" w:space="1" w:color="auto"/>
        </w:pBdr>
        <w:rPr>
          <w:b/>
          <w:sz w:val="20"/>
        </w:rPr>
      </w:pPr>
    </w:p>
    <w:p w14:paraId="738F5638" w14:textId="77777777" w:rsidR="00355DCD" w:rsidRDefault="00355DCD" w:rsidP="00744D6A">
      <w:pPr>
        <w:pBdr>
          <w:top w:val="single" w:sz="4" w:space="1" w:color="auto"/>
        </w:pBdr>
        <w:rPr>
          <w:b/>
          <w:sz w:val="20"/>
        </w:rPr>
      </w:pPr>
    </w:p>
    <w:p w14:paraId="6D3D637A" w14:textId="77777777" w:rsidR="00355DCD" w:rsidRDefault="00355DCD" w:rsidP="00744D6A">
      <w:pPr>
        <w:pBdr>
          <w:top w:val="single" w:sz="4" w:space="1" w:color="auto"/>
        </w:pBdr>
        <w:rPr>
          <w:b/>
          <w:sz w:val="20"/>
        </w:rPr>
      </w:pPr>
    </w:p>
    <w:p w14:paraId="36FC98A2" w14:textId="77777777" w:rsidR="00B73A7E" w:rsidRDefault="00B73A7E" w:rsidP="004A3F0D">
      <w:pPr>
        <w:pStyle w:val="Heading1"/>
        <w:spacing w:before="0"/>
        <w:rPr>
          <w:rFonts w:ascii="Times New Roman" w:eastAsia="Times New Roman" w:hAnsi="Times New Roman" w:cs="Times New Roman"/>
          <w:bCs w:val="0"/>
          <w:caps/>
          <w:kern w:val="0"/>
          <w:sz w:val="24"/>
          <w:szCs w:val="20"/>
        </w:rPr>
        <w:sectPr w:rsidR="00B73A7E" w:rsidSect="00F7294C">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titlePg/>
          <w:docGrid w:linePitch="360"/>
        </w:sectPr>
      </w:pPr>
      <w:bookmarkStart w:id="4" w:name="_Toc302383741"/>
      <w:bookmarkStart w:id="5" w:name="_Toc384823698"/>
    </w:p>
    <w:p w14:paraId="5130E429" w14:textId="626D0913" w:rsidR="004A3F0D" w:rsidRPr="004A3F0D" w:rsidRDefault="004A3F0D" w:rsidP="004A3F0D">
      <w:pPr>
        <w:pStyle w:val="Heading1"/>
        <w:spacing w:before="0"/>
        <w:rPr>
          <w:rFonts w:ascii="Times New Roman" w:eastAsia="Times New Roman" w:hAnsi="Times New Roman" w:cs="Times New Roman"/>
          <w:bCs w:val="0"/>
          <w:caps/>
          <w:kern w:val="0"/>
          <w:sz w:val="24"/>
          <w:szCs w:val="20"/>
        </w:rPr>
      </w:pPr>
      <w:r w:rsidRPr="004A3F0D">
        <w:rPr>
          <w:rFonts w:ascii="Times New Roman" w:eastAsia="Times New Roman" w:hAnsi="Times New Roman" w:cs="Times New Roman"/>
          <w:bCs w:val="0"/>
          <w:caps/>
          <w:kern w:val="0"/>
          <w:sz w:val="24"/>
          <w:szCs w:val="20"/>
        </w:rPr>
        <w:lastRenderedPageBreak/>
        <w:t>1.</w:t>
      </w:r>
      <w:r w:rsidRPr="004A3F0D">
        <w:rPr>
          <w:rFonts w:ascii="Times New Roman" w:eastAsia="Times New Roman" w:hAnsi="Times New Roman" w:cs="Times New Roman"/>
          <w:bCs w:val="0"/>
          <w:caps/>
          <w:kern w:val="0"/>
          <w:sz w:val="24"/>
          <w:szCs w:val="20"/>
        </w:rPr>
        <w:tab/>
        <w:t>Purpose</w:t>
      </w:r>
      <w:bookmarkEnd w:id="4"/>
      <w:bookmarkEnd w:id="5"/>
    </w:p>
    <w:p w14:paraId="5BADCEC3" w14:textId="0D8E09DB" w:rsidR="004A3F0D" w:rsidRPr="004A3F0D" w:rsidRDefault="004A3F0D" w:rsidP="004A3F0D">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35E1EED3" w14:textId="77777777" w:rsidR="004A3F0D" w:rsidRPr="004A3F0D" w:rsidRDefault="004A3F0D" w:rsidP="004A3F0D">
      <w:pPr>
        <w:spacing w:line="276" w:lineRule="auto"/>
        <w:jc w:val="both"/>
      </w:pPr>
    </w:p>
    <w:p w14:paraId="7FDB319A" w14:textId="0DB4A5A3" w:rsidR="002A4D8C" w:rsidRDefault="002A4D8C" w:rsidP="002A4D8C">
      <w:pPr>
        <w:spacing w:line="276" w:lineRule="auto"/>
      </w:pPr>
      <w:r w:rsidRPr="00673972">
        <w:t>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w:t>
      </w:r>
      <w:r w:rsidR="00B73A7E">
        <w:t>.</w:t>
      </w:r>
      <w:ins w:id="6" w:author="LCRA" w:date="2025-09-09T15:22:00Z" w16du:dateUtc="2025-09-09T20:22:00Z">
        <w:r w:rsidR="00B73A7E">
          <w:t xml:space="preserve">  If </w:t>
        </w:r>
      </w:ins>
      <w:ins w:id="7" w:author="LCRA" w:date="2025-08-17T09:22:00Z" w16du:dateUtc="2025-08-17T14:22:00Z">
        <w:r w:rsidRPr="00673972">
          <w:t>post-contingency loading of 98% or greater occurs on the same element for multiple contingencie</w:t>
        </w:r>
      </w:ins>
      <w:ins w:id="8" w:author="LCRA" w:date="2025-08-17T09:23:00Z" w16du:dateUtc="2025-08-17T14:23:00Z">
        <w:r w:rsidRPr="00673972">
          <w:t>s and they have nearly identical shift factors</w:t>
        </w:r>
      </w:ins>
      <w:ins w:id="9" w:author="LCRA" w:date="2025-09-03T11:53:00Z" w16du:dateUtc="2025-09-03T16:53:00Z">
        <w:r w:rsidRPr="00673972">
          <w:t xml:space="preserve"> (+/- </w:t>
        </w:r>
      </w:ins>
      <w:ins w:id="10" w:author="LCRA" w:date="2025-09-03T11:54:00Z" w16du:dateUtc="2025-09-03T16:54:00Z">
        <w:r w:rsidRPr="00673972">
          <w:t>1</w:t>
        </w:r>
      </w:ins>
      <w:ins w:id="11" w:author="LCRA" w:date="2025-09-03T11:53:00Z" w16du:dateUtc="2025-09-03T16:53:00Z">
        <w:r w:rsidRPr="00673972">
          <w:t>0%)</w:t>
        </w:r>
      </w:ins>
      <w:ins w:id="12" w:author="LCRA" w:date="2025-08-17T09:23:00Z" w16du:dateUtc="2025-08-17T14:23:00Z">
        <w:r w:rsidRPr="00673972">
          <w:t>, only one of the most limiting constraints will be activated to mitigate the congestion</w:t>
        </w:r>
      </w:ins>
      <w:ins w:id="13" w:author="LCRA" w:date="2025-09-09T15:23:00Z" w16du:dateUtc="2025-09-09T20:23:00Z">
        <w:r w:rsidR="00B73A7E">
          <w:t xml:space="preserve">. </w:t>
        </w:r>
      </w:ins>
    </w:p>
    <w:p w14:paraId="3F5C9E87" w14:textId="77777777" w:rsidR="004A3F0D" w:rsidRPr="004A3F0D" w:rsidRDefault="004A3F0D" w:rsidP="004A3F0D">
      <w:pPr>
        <w:spacing w:line="276" w:lineRule="auto"/>
        <w:jc w:val="both"/>
      </w:pPr>
    </w:p>
    <w:p w14:paraId="5F3A67A0" w14:textId="794F1FE6" w:rsidR="004A3F0D" w:rsidRPr="004A3F0D" w:rsidRDefault="004A3F0D" w:rsidP="004A3F0D">
      <w:pPr>
        <w:spacing w:line="276" w:lineRule="auto"/>
        <w:jc w:val="both"/>
      </w:pPr>
      <w:r w:rsidRPr="004A3F0D">
        <w:t>The maximum Shadow Prices for the transmission network constraints and the power balance constraint directly determine the Locational Marginal Prices (LMPs) for the ERCOT Real</w:t>
      </w:r>
      <w:r w:rsidR="004D0D2D">
        <w:t>-</w:t>
      </w:r>
      <w:r w:rsidRPr="004A3F0D">
        <w:t xml:space="preserve">Time Market </w:t>
      </w:r>
      <w:r w:rsidR="004D0D2D">
        <w:t xml:space="preserve">(RTM) </w:t>
      </w:r>
      <w:r w:rsidRPr="004A3F0D">
        <w:t>in the cases of constraint violations.</w:t>
      </w:r>
    </w:p>
    <w:p w14:paraId="5EA64302" w14:textId="77777777" w:rsidR="004A3F0D" w:rsidRPr="004A3F0D" w:rsidRDefault="004A3F0D" w:rsidP="004A3F0D">
      <w:pPr>
        <w:spacing w:line="276" w:lineRule="auto"/>
        <w:jc w:val="both"/>
      </w:pPr>
    </w:p>
    <w:p w14:paraId="2B65946C" w14:textId="3C4F66BA" w:rsidR="004A3F0D" w:rsidRPr="004A3F0D" w:rsidRDefault="004A3F0D" w:rsidP="004A3F0D">
      <w:pPr>
        <w:spacing w:line="276" w:lineRule="auto"/>
        <w:rPr>
          <w:iCs/>
          <w:szCs w:val="20"/>
        </w:rPr>
      </w:pPr>
      <w:r w:rsidRPr="004A3F0D">
        <w:rPr>
          <w:iCs/>
          <w:szCs w:val="20"/>
        </w:rPr>
        <w:t xml:space="preserve">This </w:t>
      </w:r>
      <w:r w:rsidR="00F71026">
        <w:rPr>
          <w:iCs/>
          <w:szCs w:val="20"/>
        </w:rPr>
        <w:t>Attachment</w:t>
      </w:r>
      <w:r w:rsidRPr="004A3F0D">
        <w:rPr>
          <w:iCs/>
          <w:szCs w:val="20"/>
        </w:rPr>
        <w:t xml:space="preserve"> describes:</w:t>
      </w:r>
    </w:p>
    <w:p w14:paraId="72FBADE7" w14:textId="77777777" w:rsidR="004A3F0D" w:rsidRPr="004A3F0D" w:rsidRDefault="004A3F0D" w:rsidP="004A3F0D">
      <w:pPr>
        <w:numPr>
          <w:ilvl w:val="0"/>
          <w:numId w:val="5"/>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3C4B5960" w14:textId="77777777" w:rsidR="004A3F0D" w:rsidRPr="004A3F0D" w:rsidRDefault="004A3F0D" w:rsidP="004A3F0D">
      <w:pPr>
        <w:numPr>
          <w:ilvl w:val="0"/>
          <w:numId w:val="5"/>
        </w:numPr>
        <w:spacing w:line="276" w:lineRule="auto"/>
      </w:pPr>
      <w:r w:rsidRPr="004A3F0D">
        <w:t>the PUCT-approved Shadow Price caps and their effective date.</w:t>
      </w:r>
    </w:p>
    <w:p w14:paraId="31B0856D" w14:textId="77777777" w:rsidR="004A3F0D" w:rsidRPr="004A3F0D" w:rsidRDefault="004A3F0D" w:rsidP="004A3F0D">
      <w:pPr>
        <w:spacing w:before="120" w:line="276" w:lineRule="auto"/>
      </w:pPr>
      <w:r w:rsidRPr="004A3F0D">
        <w:t xml:space="preserve"> </w:t>
      </w:r>
    </w:p>
    <w:p w14:paraId="5BFB805C" w14:textId="77777777" w:rsidR="004A3F0D" w:rsidRPr="004A3F0D" w:rsidRDefault="004A3F0D" w:rsidP="004A3F0D">
      <w:pPr>
        <w:keepNext/>
        <w:spacing w:after="240"/>
        <w:outlineLvl w:val="0"/>
        <w:rPr>
          <w:b/>
          <w:caps/>
          <w:szCs w:val="20"/>
        </w:rPr>
      </w:pPr>
      <w:bookmarkStart w:id="14" w:name="_Toc302383742"/>
      <w:bookmarkStart w:id="15" w:name="_Toc384823699"/>
      <w:r w:rsidRPr="004A3F0D">
        <w:rPr>
          <w:b/>
          <w:caps/>
          <w:szCs w:val="20"/>
        </w:rPr>
        <w:t>2.</w:t>
      </w:r>
      <w:r w:rsidRPr="004A3F0D">
        <w:rPr>
          <w:b/>
          <w:caps/>
          <w:szCs w:val="20"/>
        </w:rPr>
        <w:tab/>
        <w:t>Background Discussion</w:t>
      </w:r>
      <w:bookmarkEnd w:id="14"/>
      <w:bookmarkEnd w:id="15"/>
    </w:p>
    <w:p w14:paraId="5A783A7D" w14:textId="7E950051" w:rsidR="004A3F0D" w:rsidRPr="004A3F0D" w:rsidRDefault="004A3F0D" w:rsidP="004A3F0D">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w:t>
      </w:r>
      <w:proofErr w:type="gramStart"/>
      <w:r w:rsidRPr="004A3F0D">
        <w:t>constraints</w:t>
      </w:r>
      <w:proofErr w:type="gramEnd"/>
      <w:r w:rsidRPr="004A3F0D">
        <w:t xml:space="preserve"> or power balance constraint.  Consistent with the definition of the Shadow Price, in a minimization problem, such </w:t>
      </w:r>
      <w:r w:rsidRPr="004A3F0D">
        <w:lastRenderedPageBreak/>
        <w:t xml:space="preserve">as the SCED, the Shadow Prices for the transmission constraints </w:t>
      </w:r>
      <w:proofErr w:type="gramStart"/>
      <w:r w:rsidRPr="004A3F0D">
        <w:t>are</w:t>
      </w:r>
      <w:proofErr w:type="gramEnd"/>
      <w:r w:rsidRPr="004A3F0D">
        <w:t xml:space="preserv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168AAEC" w14:textId="77777777" w:rsidR="004A3F0D" w:rsidRPr="004A3F0D" w:rsidRDefault="004A3F0D" w:rsidP="004A3F0D">
      <w:pPr>
        <w:spacing w:line="276" w:lineRule="auto"/>
      </w:pPr>
    </w:p>
    <w:p w14:paraId="3771ED96" w14:textId="77777777" w:rsidR="004A3F0D" w:rsidRPr="004A3F0D" w:rsidRDefault="004A3F0D" w:rsidP="004A3F0D">
      <w:pPr>
        <w:spacing w:line="276" w:lineRule="auto"/>
        <w:jc w:val="both"/>
      </w:pPr>
      <w:r w:rsidRPr="004A3F0D">
        <w:t xml:space="preserve">In the context of </w:t>
      </w:r>
      <w:proofErr w:type="gramStart"/>
      <w:r w:rsidRPr="004A3F0D">
        <w:t>the SCED</w:t>
      </w:r>
      <w:proofErr w:type="gramEnd"/>
      <w:r w:rsidRPr="004A3F0D">
        <w:t xml:space="preserve">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8B462C5" w14:textId="77777777" w:rsidR="004A3F0D" w:rsidRPr="004A3F0D" w:rsidRDefault="004A3F0D" w:rsidP="004A3F0D">
      <w:pPr>
        <w:spacing w:line="276" w:lineRule="auto"/>
        <w:jc w:val="both"/>
      </w:pPr>
    </w:p>
    <w:p w14:paraId="2B3DD9CA" w14:textId="67B8A38E" w:rsidR="004A3F0D" w:rsidRPr="004A3F0D" w:rsidRDefault="004A3F0D" w:rsidP="004A3F0D">
      <w:pPr>
        <w:spacing w:after="240" w:line="276" w:lineRule="auto"/>
        <w:jc w:val="both"/>
      </w:pPr>
      <w:r w:rsidRPr="004A3F0D">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4A3F0D">
        <w:t>value</w:t>
      </w:r>
      <w:proofErr w:type="gramEnd"/>
      <w:r w:rsidRPr="004A3F0D">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1A28252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ED8D306"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F2499AB" w14:textId="779A1E30" w:rsidR="004A3F0D" w:rsidRPr="004A3F0D" w:rsidRDefault="004A3F0D" w:rsidP="004A3F0D">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11259EC3" w14:textId="77777777" w:rsidR="004A3F0D" w:rsidRPr="004A3F0D" w:rsidRDefault="004A3F0D" w:rsidP="004A3F0D">
      <w:pPr>
        <w:spacing w:line="276" w:lineRule="auto"/>
        <w:jc w:val="both"/>
      </w:pPr>
    </w:p>
    <w:p w14:paraId="6B4859A8" w14:textId="77777777" w:rsidR="004A3F0D" w:rsidRPr="004A3F0D" w:rsidRDefault="004A3F0D" w:rsidP="004A3F0D">
      <w:pPr>
        <w:keepNext/>
        <w:tabs>
          <w:tab w:val="left" w:pos="720"/>
        </w:tabs>
        <w:spacing w:after="240"/>
        <w:ind w:left="630" w:hanging="630"/>
        <w:outlineLvl w:val="0"/>
        <w:rPr>
          <w:b/>
          <w:caps/>
          <w:szCs w:val="20"/>
        </w:rPr>
      </w:pPr>
      <w:bookmarkStart w:id="16" w:name="_Toc269281558"/>
      <w:bookmarkStart w:id="17" w:name="_Toc269281682"/>
      <w:bookmarkStart w:id="18" w:name="_Toc269281870"/>
      <w:bookmarkStart w:id="19" w:name="_Toc302383743"/>
      <w:bookmarkStart w:id="20" w:name="_Toc384823700"/>
      <w:bookmarkEnd w:id="16"/>
      <w:bookmarkEnd w:id="17"/>
      <w:bookmarkEnd w:id="18"/>
      <w:r w:rsidRPr="004A3F0D">
        <w:rPr>
          <w:b/>
          <w:caps/>
          <w:szCs w:val="20"/>
        </w:rPr>
        <w:t>3.</w:t>
      </w:r>
      <w:r w:rsidRPr="004A3F0D">
        <w:rPr>
          <w:b/>
          <w:caps/>
          <w:szCs w:val="20"/>
        </w:rPr>
        <w:tab/>
        <w:t>Elements for Methodology for Setting the Network Transmission System-Wide Shadow Price Caps</w:t>
      </w:r>
      <w:bookmarkEnd w:id="19"/>
      <w:bookmarkEnd w:id="20"/>
    </w:p>
    <w:p w14:paraId="51A4726C" w14:textId="77777777" w:rsidR="004A3F0D" w:rsidRPr="004A3F0D" w:rsidRDefault="004A3F0D" w:rsidP="004A3F0D">
      <w:pPr>
        <w:keepNext/>
        <w:tabs>
          <w:tab w:val="left" w:pos="900"/>
        </w:tabs>
        <w:spacing w:before="240" w:after="240"/>
        <w:ind w:left="900" w:hanging="900"/>
        <w:outlineLvl w:val="1"/>
        <w:rPr>
          <w:b/>
          <w:szCs w:val="20"/>
        </w:rPr>
      </w:pPr>
      <w:bookmarkStart w:id="21" w:name="_Toc302383744"/>
      <w:bookmarkStart w:id="22" w:name="_Toc384823701"/>
      <w:r w:rsidRPr="004A3F0D">
        <w:rPr>
          <w:b/>
          <w:szCs w:val="20"/>
        </w:rPr>
        <w:t>3.1</w:t>
      </w:r>
      <w:r w:rsidRPr="004A3F0D">
        <w:rPr>
          <w:b/>
          <w:szCs w:val="20"/>
        </w:rPr>
        <w:tab/>
        <w:t>Congestion LMP Component</w:t>
      </w:r>
      <w:bookmarkEnd w:id="21"/>
      <w:bookmarkEnd w:id="22"/>
    </w:p>
    <w:p w14:paraId="2CC684C2" w14:textId="77777777" w:rsidR="004A3F0D" w:rsidRPr="004A3F0D" w:rsidRDefault="004A3F0D" w:rsidP="004A3F0D">
      <w:pPr>
        <w:spacing w:before="60" w:after="60" w:line="276" w:lineRule="auto"/>
        <w:ind w:left="720"/>
        <w:jc w:val="both"/>
      </w:pPr>
      <w:r w:rsidRPr="004A3F0D">
        <w:t>The LMPs at Electrical Buses are calculated as follows:</w:t>
      </w:r>
    </w:p>
    <w:p w14:paraId="56DFD30D" w14:textId="7E50B4EA" w:rsidR="004A3F0D" w:rsidRPr="004A3F0D" w:rsidRDefault="004A3F0D" w:rsidP="00F71026">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63B08BFD" w14:textId="77777777" w:rsidR="004A3F0D" w:rsidRPr="004A3F0D" w:rsidRDefault="004A3F0D" w:rsidP="004A3F0D">
      <w:pPr>
        <w:spacing w:before="60" w:after="60" w:line="276" w:lineRule="auto"/>
        <w:ind w:left="720"/>
        <w:jc w:val="both"/>
      </w:pPr>
      <w:r w:rsidRPr="004A3F0D">
        <w:lastRenderedPageBreak/>
        <w:t>Where:</w:t>
      </w:r>
    </w:p>
    <w:p w14:paraId="06F742D4" w14:textId="1FA517DC" w:rsidR="004A3F0D" w:rsidRPr="004A3F0D" w:rsidRDefault="00F71026" w:rsidP="00F71026">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ab/>
        <w:t xml:space="preserve">is LMP at Electrical Bus </w:t>
      </w:r>
      <w:r w:rsidR="004A3F0D" w:rsidRPr="004A3F0D">
        <w:rPr>
          <w:i/>
        </w:rPr>
        <w:t>EB</w:t>
      </w:r>
    </w:p>
    <w:p w14:paraId="56CB714B" w14:textId="1F355BDA" w:rsidR="004A3F0D" w:rsidRPr="004A3F0D" w:rsidRDefault="00F71026" w:rsidP="00F71026">
      <w:pPr>
        <w:spacing w:before="60" w:after="60" w:line="276" w:lineRule="auto"/>
        <w:ind w:left="720" w:firstLine="720"/>
        <w:jc w:val="both"/>
      </w:pPr>
      <m:oMath>
        <m:r>
          <w:rPr>
            <w:rFonts w:ascii="Cambria Math"/>
          </w:rPr>
          <m:t>λ</m:t>
        </m:r>
      </m:oMath>
      <w:r w:rsidR="004A3F0D" w:rsidRPr="004A3F0D">
        <w:tab/>
      </w:r>
      <w:r w:rsidR="004A3F0D" w:rsidRPr="004A3F0D">
        <w:tab/>
        <w:t xml:space="preserve">is </w:t>
      </w:r>
      <w:r w:rsidR="004963D1">
        <w:t>S</w:t>
      </w:r>
      <w:r w:rsidR="004A3F0D" w:rsidRPr="004A3F0D">
        <w:t xml:space="preserve">ystem </w:t>
      </w:r>
      <w:r w:rsidR="004963D1">
        <w:t>L</w:t>
      </w:r>
      <w:r w:rsidR="004A3F0D" w:rsidRPr="004A3F0D">
        <w:t>ambda (Shadow Price of power balance)</w:t>
      </w:r>
    </w:p>
    <w:p w14:paraId="55C61F83" w14:textId="6F976D7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004A3F0D" w:rsidRPr="004A3F0D">
        <w:tab/>
      </w:r>
      <w:r w:rsidR="004A3F0D" w:rsidRPr="004A3F0D">
        <w:tab/>
        <w:t xml:space="preserve">is Shift Factor for Electrical Bus </w:t>
      </w:r>
      <w:r w:rsidR="004A3F0D" w:rsidRPr="004A3F0D">
        <w:rPr>
          <w:i/>
        </w:rPr>
        <w:t>EB</w:t>
      </w:r>
      <w:r w:rsidR="004A3F0D" w:rsidRPr="004A3F0D">
        <w:t xml:space="preserve"> for transmission </w:t>
      </w:r>
      <w:r w:rsidR="004A3F0D" w:rsidRPr="004A3F0D">
        <w:rPr>
          <w:i/>
        </w:rPr>
        <w:t>line</w:t>
      </w:r>
    </w:p>
    <w:p w14:paraId="2CB3D98E" w14:textId="79396DF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004A3F0D" w:rsidRPr="004A3F0D">
        <w:tab/>
      </w:r>
      <w:r w:rsidR="004A3F0D" w:rsidRPr="004A3F0D">
        <w:tab/>
        <w:t xml:space="preserve">is Shadow Price for transmission </w:t>
      </w:r>
      <w:r w:rsidR="004A3F0D" w:rsidRPr="004A3F0D">
        <w:rPr>
          <w:i/>
        </w:rPr>
        <w:t>line.</w:t>
      </w:r>
    </w:p>
    <w:p w14:paraId="0AADE4D2" w14:textId="77777777" w:rsidR="004A3F0D" w:rsidRPr="004A3F0D" w:rsidRDefault="004A3F0D" w:rsidP="004A3F0D">
      <w:pPr>
        <w:spacing w:before="60" w:after="60" w:line="276" w:lineRule="auto"/>
        <w:ind w:left="720"/>
        <w:jc w:val="both"/>
      </w:pPr>
      <w:r w:rsidRPr="004A3F0D">
        <w:t xml:space="preserve">Note that the Shadow Prices for congested transmission lines are positive, otherwise they are equal </w:t>
      </w:r>
      <w:proofErr w:type="gramStart"/>
      <w:r w:rsidRPr="004A3F0D">
        <w:t>zero</w:t>
      </w:r>
      <w:proofErr w:type="gramEnd"/>
      <w:r w:rsidRPr="004A3F0D">
        <w:t xml:space="preserve">.  The Shift Factors for Electrical Buses on one side of </w:t>
      </w:r>
      <w:proofErr w:type="gramStart"/>
      <w:r w:rsidRPr="004A3F0D">
        <w:t>transmission</w:t>
      </w:r>
      <w:proofErr w:type="gramEnd"/>
      <w:r w:rsidRPr="004A3F0D">
        <w:t xml:space="preserve"> line are negative and for Electrical Buses on the other side of </w:t>
      </w:r>
      <w:proofErr w:type="gramStart"/>
      <w:r w:rsidRPr="004A3F0D">
        <w:t>transmission</w:t>
      </w:r>
      <w:proofErr w:type="gramEnd"/>
      <w:r w:rsidRPr="004A3F0D">
        <w:t xml:space="preserve"> line are positive.</w:t>
      </w:r>
    </w:p>
    <w:p w14:paraId="4C3003A9" w14:textId="77777777" w:rsidR="004A3F0D" w:rsidRPr="004A3F0D" w:rsidRDefault="004A3F0D" w:rsidP="004A3F0D">
      <w:pPr>
        <w:spacing w:before="60" w:after="60" w:line="276" w:lineRule="auto"/>
        <w:ind w:left="720"/>
        <w:jc w:val="both"/>
      </w:pPr>
      <w:r w:rsidRPr="004A3F0D">
        <w:t>The congestion component of Electrical Bus LMP is:</w:t>
      </w:r>
    </w:p>
    <w:p w14:paraId="69094D26" w14:textId="2B3B96FC" w:rsidR="004A3F0D" w:rsidRPr="004A3F0D" w:rsidRDefault="00F71026" w:rsidP="00F71026">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24E19415" w14:textId="5DD43C26" w:rsidR="004A3F0D" w:rsidRPr="004A3F0D" w:rsidRDefault="004A3F0D" w:rsidP="004A3F0D">
      <w:pPr>
        <w:spacing w:before="60" w:after="60" w:line="276" w:lineRule="auto"/>
        <w:ind w:left="720"/>
        <w:jc w:val="both"/>
      </w:pPr>
      <w:r w:rsidRPr="004A3F0D">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rsidRPr="004A3F0D">
        <w:t>are able to</w:t>
      </w:r>
      <w:proofErr w:type="gramEnd"/>
      <w:r w:rsidRPr="004A3F0D">
        <w:t xml:space="preserve"> move, not those dispatched at min/max dispatch limits to resolve other constraints or to provide energy to the system) can participate in resolving network congestion and determining the </w:t>
      </w:r>
      <w:r w:rsidR="004963D1">
        <w:t>S</w:t>
      </w:r>
      <w:r w:rsidRPr="004A3F0D">
        <w:t xml:space="preserve">ystem </w:t>
      </w:r>
      <w:r w:rsidR="004963D1">
        <w:t>L</w:t>
      </w:r>
      <w:r w:rsidRPr="004A3F0D">
        <w:t>ambda for a particular iteration of SCED.</w:t>
      </w:r>
    </w:p>
    <w:p w14:paraId="7CFAA4F8" w14:textId="77777777" w:rsidR="004A3F0D" w:rsidRPr="004A3F0D" w:rsidRDefault="004A3F0D" w:rsidP="004A3F0D">
      <w:pPr>
        <w:spacing w:before="60" w:after="60" w:line="276" w:lineRule="auto"/>
        <w:ind w:left="720"/>
        <w:jc w:val="both"/>
      </w:pPr>
      <w:r w:rsidRPr="004A3F0D">
        <w:t>The optimal dispatch from both system (minimal congestion costs) and unit (maximal unit profit) prospective is determined by condition:</w:t>
      </w:r>
    </w:p>
    <w:p w14:paraId="3697B8E7" w14:textId="4CDADDD2" w:rsidR="004A3F0D" w:rsidRPr="004A3F0D" w:rsidRDefault="00F71026" w:rsidP="00F71026">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w:t>
      </w:r>
    </w:p>
    <w:p w14:paraId="759D44AA" w14:textId="77777777" w:rsidR="004A3F0D" w:rsidRPr="004A3F0D" w:rsidRDefault="004A3F0D" w:rsidP="004A3F0D">
      <w:pPr>
        <w:spacing w:before="60" w:after="60" w:line="276" w:lineRule="auto"/>
        <w:ind w:left="720"/>
        <w:jc w:val="both"/>
      </w:pPr>
      <w:r w:rsidRPr="004A3F0D">
        <w:t xml:space="preserve">The generation unit response to pricing signal will result in </w:t>
      </w:r>
      <w:proofErr w:type="gramStart"/>
      <w:r w:rsidRPr="004A3F0D">
        <w:t>line power flow reduction in amount:</w:t>
      </w:r>
      <w:proofErr w:type="gramEnd"/>
    </w:p>
    <w:p w14:paraId="2D602A4A" w14:textId="281C12B2" w:rsidR="004A3F0D" w:rsidRPr="004A3F0D" w:rsidRDefault="00F71026" w:rsidP="00F71026">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5D432E86" w14:textId="77777777" w:rsidR="004A3F0D" w:rsidRPr="004A3F0D" w:rsidRDefault="004A3F0D" w:rsidP="004A3F0D">
      <w:pPr>
        <w:spacing w:before="60" w:after="60" w:line="276" w:lineRule="auto"/>
        <w:ind w:left="720"/>
        <w:jc w:val="both"/>
      </w:pPr>
      <w:r w:rsidRPr="004A3F0D">
        <w:t>These relationships are illustrated at the following figure:</w:t>
      </w:r>
    </w:p>
    <w:p w14:paraId="755CBC1E" w14:textId="77777777" w:rsidR="004A3F0D" w:rsidRPr="004A3F0D" w:rsidRDefault="004A3F0D" w:rsidP="004A3F0D">
      <w:pPr>
        <w:spacing w:before="60" w:after="60" w:line="276" w:lineRule="auto"/>
        <w:ind w:left="720"/>
        <w:jc w:val="both"/>
      </w:pPr>
    </w:p>
    <w:p w14:paraId="01A9CB41" w14:textId="77777777" w:rsidR="004A3F0D" w:rsidRPr="004A3F0D" w:rsidRDefault="00C45674" w:rsidP="004A3F0D">
      <w:pPr>
        <w:spacing w:before="60" w:after="60" w:line="276" w:lineRule="auto"/>
        <w:ind w:left="720"/>
        <w:jc w:val="both"/>
      </w:pPr>
      <w:r>
        <w:pict w14:anchorId="63404874">
          <v:group id="_x0000_s2080" editas="canvas" style="width:460.8pt;height:230.5pt;mso-position-horizontal-relative:char;mso-position-vertical-relative:line" coordorigin="1310,5820" coordsize="9756,4880">
            <o:lock v:ext="edit" aspectratio="t"/>
            <v:shape id="_x0000_s2081" type="#_x0000_t75" style="position:absolute;left:1310;top:5820;width:9756;height:4880" o:preferrelative="f">
              <v:fill o:detectmouseclick="t"/>
              <v:path o:extrusionok="t" o:connecttype="none"/>
              <o:lock v:ext="edit" text="t"/>
            </v:shape>
            <v:line id="_x0000_s2082" style="position:absolute;flip:x y" from="2970,5820" to="2986,10410">
              <v:stroke endarrow="block"/>
            </v:line>
            <v:line id="_x0000_s2083" style="position:absolute" from="2790,10230" to="10876,10230">
              <v:stroke endarrow="block"/>
            </v:line>
            <v:shape id="_x0000_s2084" style="position:absolute;left:3616;top:6360;width:6600;height:3256" coordsize="6885,2610" path="m,2610v612,-25,1225,-50,1860,-135c2495,2390,3255,2263,3810,2100v555,-163,943,-340,1380,-600c5627,1240,6153,790,6435,540,6717,290,6801,145,6885,e" filled="f" strokeweight="1.5pt">
              <v:path arrowok="t"/>
            </v:shape>
            <v:line id="_x0000_s2085" style="position:absolute" from="2985,7546" to="10425,7547">
              <v:stroke dashstyle="1 1"/>
            </v:line>
            <v:line id="_x0000_s2086" style="position:absolute" from="7155,7546" to="7155,9015" strokeweight="1.5pt">
              <v:stroke dashstyle="longDash" endarrow="block"/>
            </v:line>
            <v:line id="_x0000_s2087" style="position:absolute" from="7155,9017" to="7156,10230" strokeweight="1.5pt">
              <v:stroke startarrow="block"/>
            </v:line>
            <v:line id="_x0000_s2088" style="position:absolute" from="2970,9016" to="7156,9017">
              <v:stroke dashstyle="1 1"/>
            </v:line>
            <v:line id="_x0000_s2089" style="position:absolute;flip:y" from="9301,7548" to="9302,10230">
              <v:stroke dashstyle="1 1"/>
            </v:line>
            <v:shape id="_x0000_s2090" type="#_x0000_t75" style="position:absolute;left:2640;top:7377;width:240;height:300">
              <v:imagedata r:id="rId24" o:title=""/>
            </v:shape>
            <v:shape id="_x0000_s2091" type="#_x0000_t75" style="position:absolute;left:6720;top:8082;width:200;height:380">
              <v:imagedata r:id="rId25" o:title=""/>
            </v:shape>
            <v:shape id="_x0000_s2092" type="#_x0000_t75" style="position:absolute;left:2115;top:8632;width:780;height:460">
              <v:imagedata r:id="rId26" o:title=""/>
            </v:shape>
            <v:shape id="_x0000_s2093" type="#_x0000_t75" style="position:absolute;left:6920;top:10230;width:520;height:440">
              <v:imagedata r:id="rId27" o:title=""/>
            </v:shape>
            <v:line id="_x0000_s2094" style="position:absolute;flip:x" from="7275,9076" to="9301,9077" strokeweight="1.5pt">
              <v:stroke dashstyle="longDash" endarrow="block"/>
            </v:line>
            <v:shape id="_x0000_s2095" type="#_x0000_t75" style="position:absolute;left:3097;top:5830;width:2400;height:440">
              <v:imagedata r:id="rId28" o:title=""/>
            </v:shape>
            <v:shape id="_x0000_s2096" type="#_x0000_t75" style="position:absolute;left:9946;top:9691;width:1120;height:440">
              <v:imagedata r:id="rId29" o:title=""/>
            </v:shape>
            <v:line id="_x0000_s2097" style="position:absolute;flip:y" from="9946,6560" to="9947,10215">
              <v:stroke dashstyle="dash"/>
            </v:line>
            <v:line id="_x0000_s2098" style="position:absolute;flip:y" from="4035,6575" to="4036,10230">
              <v:stroke dashstyle="dash"/>
            </v:line>
            <v:line id="_x0000_s2099" style="position:absolute" from="2970,6811" to="10410,6812">
              <v:stroke dashstyle="dash"/>
            </v:line>
            <v:line id="_x0000_s2100" style="position:absolute" from="2970,9574" to="5797,9575">
              <v:stroke dashstyle="dash"/>
            </v:line>
            <v:shape id="_x0000_s2101" type="#_x0000_t75" style="position:absolute;left:1310;top:6575;width:1660;height:440">
              <v:imagedata r:id="rId30" o:title=""/>
            </v:shape>
            <v:shape id="_x0000_s2102" type="#_x0000_t75" style="position:absolute;left:1480;top:9358;width:1480;height:440">
              <v:imagedata r:id="rId31" o:title=""/>
            </v:shape>
            <v:shape id="_x0000_s2103" type="#_x0000_t75" style="position:absolute;left:3736;top:10260;width:580;height:440">
              <v:imagedata r:id="rId32" o:title=""/>
            </v:shape>
            <v:shape id="_x0000_s2104" type="#_x0000_t75" style="position:absolute;left:9596;top:10260;width:620;height:440">
              <v:imagedata r:id="rId33" o:title=""/>
            </v:shape>
            <v:shape id="_x0000_s2105" type="#_x0000_t75" style="position:absolute;left:5876;top:8040;width:1120;height:460">
              <v:imagedata r:id="rId34" o:title=""/>
            </v:shape>
            <v:shape id="_x0000_s2106" type="#_x0000_t75" style="position:absolute;left:7820;top:9176;width:780;height:440">
              <v:imagedata r:id="rId35" o:title=""/>
            </v:shape>
            <w10:wrap type="none"/>
            <w10:anchorlock/>
          </v:group>
          <o:OLEObject Type="Embed" ProgID="Equation.3" ShapeID="_x0000_s2090" DrawAspect="Content" ObjectID="_1819195130" r:id="rId36"/>
          <o:OLEObject Type="Embed" ProgID="Equation.3" ShapeID="_x0000_s2091" DrawAspect="Content" ObjectID="_1819195131" r:id="rId37"/>
          <o:OLEObject Type="Embed" ProgID="Equation.3" ShapeID="_x0000_s2092" DrawAspect="Content" ObjectID="_1819195132" r:id="rId38"/>
          <o:OLEObject Type="Embed" ProgID="Equation.3" ShapeID="_x0000_s2093" DrawAspect="Content" ObjectID="_1819195133" r:id="rId39"/>
          <o:OLEObject Type="Embed" ProgID="Equation.3" ShapeID="_x0000_s2095" DrawAspect="Content" ObjectID="_1819195134" r:id="rId40"/>
          <o:OLEObject Type="Embed" ProgID="Equation.3" ShapeID="_x0000_s2096" DrawAspect="Content" ObjectID="_1819195135" r:id="rId41"/>
          <o:OLEObject Type="Embed" ProgID="Equation.3" ShapeID="_x0000_s2101" DrawAspect="Content" ObjectID="_1819195136" r:id="rId42"/>
          <o:OLEObject Type="Embed" ProgID="Equation.3" ShapeID="_x0000_s2102" DrawAspect="Content" ObjectID="_1819195137" r:id="rId43"/>
          <o:OLEObject Type="Embed" ProgID="Equation.3" ShapeID="_x0000_s2103" DrawAspect="Content" ObjectID="_1819195138" r:id="rId44"/>
          <o:OLEObject Type="Embed" ProgID="Equation.3" ShapeID="_x0000_s2104" DrawAspect="Content" ObjectID="_1819195139" r:id="rId45"/>
          <o:OLEObject Type="Embed" ProgID="Equation.3" ShapeID="_x0000_s2105" DrawAspect="Content" ObjectID="_1819195140" r:id="rId46"/>
          <o:OLEObject Type="Embed" ProgID="Equation.3" ShapeID="_x0000_s2106" DrawAspect="Content" ObjectID="_1819195141" r:id="rId47"/>
        </w:pict>
      </w:r>
    </w:p>
    <w:p w14:paraId="69E735EE" w14:textId="77777777" w:rsidR="004A3F0D" w:rsidRPr="004A3F0D" w:rsidRDefault="004A3F0D" w:rsidP="004A3F0D">
      <w:pPr>
        <w:spacing w:before="60" w:after="60" w:line="276" w:lineRule="auto"/>
        <w:ind w:left="720"/>
        <w:jc w:val="both"/>
      </w:pPr>
    </w:p>
    <w:p w14:paraId="3E1AB006" w14:textId="77777777" w:rsidR="004A3F0D" w:rsidRPr="004A3F0D" w:rsidRDefault="004A3F0D" w:rsidP="004A3F0D">
      <w:pPr>
        <w:keepNext/>
        <w:tabs>
          <w:tab w:val="left" w:pos="900"/>
        </w:tabs>
        <w:spacing w:before="240" w:after="240"/>
        <w:ind w:left="900" w:hanging="900"/>
        <w:outlineLvl w:val="1"/>
        <w:rPr>
          <w:b/>
          <w:i/>
          <w:szCs w:val="20"/>
          <w:lang w:eastAsia="x-none"/>
        </w:rPr>
      </w:pPr>
      <w:bookmarkStart w:id="23" w:name="_Toc302383745"/>
      <w:bookmarkStart w:id="24" w:name="_Toc384823702"/>
      <w:r w:rsidRPr="004A3F0D">
        <w:rPr>
          <w:b/>
          <w:szCs w:val="20"/>
        </w:rPr>
        <w:t>3.2</w:t>
      </w:r>
      <w:r w:rsidRPr="004A3F0D">
        <w:rPr>
          <w:b/>
          <w:szCs w:val="20"/>
        </w:rPr>
        <w:tab/>
        <w:t>Network Congestion Efficiency</w:t>
      </w:r>
      <w:bookmarkEnd w:id="23"/>
      <w:bookmarkEnd w:id="24"/>
    </w:p>
    <w:p w14:paraId="20DFADFF" w14:textId="657D1C18" w:rsidR="004A3F0D" w:rsidRPr="004A3F0D" w:rsidRDefault="004A3F0D" w:rsidP="004A3F0D">
      <w:pPr>
        <w:spacing w:before="60" w:after="60" w:line="276" w:lineRule="auto"/>
        <w:ind w:left="720"/>
        <w:jc w:val="both"/>
      </w:pPr>
      <w:r w:rsidRPr="004A3F0D">
        <w:t xml:space="preserve">The following three elements of network congestion management determine the efficiency of </w:t>
      </w:r>
      <w:proofErr w:type="gramStart"/>
      <w:r w:rsidR="007A5A39">
        <w:t xml:space="preserve">a </w:t>
      </w:r>
      <w:r w:rsidRPr="004A3F0D">
        <w:t>generating</w:t>
      </w:r>
      <w:proofErr w:type="gramEnd"/>
      <w:r w:rsidRPr="004A3F0D">
        <w:t xml:space="preserve"> unit participation (as defined above):</w:t>
      </w:r>
    </w:p>
    <w:p w14:paraId="4022E4FB" w14:textId="580605A3" w:rsidR="004A3F0D" w:rsidRPr="004A3F0D" w:rsidRDefault="004A3F0D" w:rsidP="00F71026">
      <w:pPr>
        <w:numPr>
          <w:ilvl w:val="1"/>
          <w:numId w:val="4"/>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15B746C1" w14:textId="02C4CB41" w:rsidR="004A3F0D" w:rsidRPr="004A3F0D" w:rsidRDefault="004A3F0D" w:rsidP="00F71026">
      <w:pPr>
        <w:numPr>
          <w:ilvl w:val="1"/>
          <w:numId w:val="4"/>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33221E39" w14:textId="4F3FC537" w:rsidR="004A3F0D" w:rsidRPr="004A3F0D" w:rsidRDefault="004A3F0D" w:rsidP="00F71026">
      <w:pPr>
        <w:numPr>
          <w:ilvl w:val="1"/>
          <w:numId w:val="4"/>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3EEE4ED1" w14:textId="77777777" w:rsidR="004A3F0D" w:rsidRPr="004A3F0D" w:rsidRDefault="004A3F0D" w:rsidP="004A3F0D">
      <w:pPr>
        <w:spacing w:before="60" w:after="60" w:line="276" w:lineRule="auto"/>
        <w:ind w:left="720"/>
        <w:jc w:val="both"/>
      </w:pPr>
      <w:r w:rsidRPr="004A3F0D">
        <w:t>The line power contribution is determined by its Shift Factor directly.  It may be established that generating units with Shift Factors below specified threshold (10%) are not efficient in network congestion.</w:t>
      </w:r>
    </w:p>
    <w:p w14:paraId="57528729" w14:textId="3AF75826" w:rsidR="004A3F0D" w:rsidRPr="004A3F0D" w:rsidRDefault="004A3F0D" w:rsidP="004A3F0D">
      <w:pPr>
        <w:spacing w:before="60" w:after="60" w:line="276" w:lineRule="auto"/>
        <w:ind w:left="720"/>
        <w:jc w:val="both"/>
      </w:pPr>
      <w:r w:rsidRPr="004A3F0D">
        <w:t xml:space="preserve">The LMP congestion component is </w:t>
      </w:r>
      <w:r w:rsidR="007A5A39">
        <w:t xml:space="preserve">the </w:t>
      </w:r>
      <w:r w:rsidRPr="004A3F0D">
        <w:t>main incentive controlling generating unit dispatch.  It is determined by Shift Factors and Shadow Prices for transmission constraints:</w:t>
      </w:r>
    </w:p>
    <w:p w14:paraId="14180491" w14:textId="38137E04" w:rsidR="004A3F0D" w:rsidRPr="004A3F0D" w:rsidRDefault="00F71026" w:rsidP="00F71026">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004A3F0D" w:rsidRPr="004A3F0D">
        <w:t>.</w:t>
      </w:r>
    </w:p>
    <w:p w14:paraId="7873EBE4" w14:textId="380A0812" w:rsidR="004A3F0D" w:rsidRPr="004A3F0D" w:rsidRDefault="004A3F0D" w:rsidP="004A3F0D">
      <w:pPr>
        <w:spacing w:before="60" w:after="60" w:line="276" w:lineRule="auto"/>
        <w:ind w:left="720"/>
        <w:jc w:val="both"/>
      </w:pPr>
      <w:r w:rsidRPr="004A3F0D">
        <w:t xml:space="preserve">Generating units with small Shift Factors (i.e. below Shift Factor threshold) will not be as effective in resolving constraints as will </w:t>
      </w:r>
      <w:r w:rsidR="007A5A39">
        <w:t>generation units</w:t>
      </w:r>
      <w:r w:rsidRPr="004A3F0D">
        <w:t xml:space="preserve"> with higher shift factors on the constraint.  If there </w:t>
      </w:r>
      <w:r w:rsidR="007A5A39">
        <w:t>are</w:t>
      </w:r>
      <w:r w:rsidRPr="004A3F0D">
        <w:t xml:space="preserve"> no efficient generating units then </w:t>
      </w:r>
      <w:r w:rsidR="007A5A39">
        <w:t xml:space="preserve">the </w:t>
      </w:r>
      <w:r w:rsidRPr="004A3F0D">
        <w:t xml:space="preserve">Shadow Price must be increased to get enough contribution from inefficient units.  Therefore, high Shadow Prices indicate inefficient congestion management. </w:t>
      </w:r>
    </w:p>
    <w:p w14:paraId="122D7308" w14:textId="0EDFEB16" w:rsidR="004A3F0D" w:rsidRPr="004A3F0D" w:rsidRDefault="004A3F0D" w:rsidP="00F71026">
      <w:pPr>
        <w:spacing w:before="60" w:after="60" w:line="276" w:lineRule="auto"/>
        <w:ind w:left="720"/>
        <w:jc w:val="both"/>
      </w:pPr>
      <w:r w:rsidRPr="004A3F0D">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74A2AE47" w14:textId="630F100B" w:rsidR="004A3F0D" w:rsidRPr="004A3F0D" w:rsidRDefault="004A3F0D" w:rsidP="00F71026">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2004D8B9" w14:textId="04BAAE2C" w:rsidR="004A3F0D" w:rsidRPr="004A3F0D" w:rsidRDefault="004A3F0D" w:rsidP="00F71026">
      <w:pPr>
        <w:spacing w:before="60" w:after="60" w:line="276" w:lineRule="auto"/>
        <w:ind w:left="720"/>
        <w:jc w:val="both"/>
      </w:pPr>
      <w:r w:rsidRPr="004A3F0D">
        <w:lastRenderedPageBreak/>
        <w:t>The efficiency of</w:t>
      </w:r>
      <w:r w:rsidR="007A5A39">
        <w:t xml:space="preserve"> </w:t>
      </w:r>
      <w:proofErr w:type="gramStart"/>
      <w:r w:rsidR="007A5A39">
        <w:t>a</w:t>
      </w:r>
      <w:r w:rsidRPr="004A3F0D">
        <w:t xml:space="preserve"> generating</w:t>
      </w:r>
      <w:proofErr w:type="gramEnd"/>
      <w:r w:rsidRPr="004A3F0D">
        <w:t xml:space="preserve">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74FAFFA7" w14:textId="7A132949" w:rsidR="004A3F0D" w:rsidRPr="004A3F0D" w:rsidRDefault="00F71026" w:rsidP="00F71026">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004A3F0D" w:rsidRPr="004A3F0D">
        <w:t>.</w:t>
      </w:r>
    </w:p>
    <w:p w14:paraId="5C2EB0B0" w14:textId="5CFDA3D7" w:rsidR="004A3F0D" w:rsidRPr="004A3F0D" w:rsidRDefault="004A3F0D" w:rsidP="00F71026">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063D3612" w14:textId="1E96E781" w:rsidR="004A3F0D" w:rsidRPr="004A3F0D" w:rsidRDefault="004A3F0D" w:rsidP="00F71026">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754FF3C1" w14:textId="77777777" w:rsidR="004A3F0D" w:rsidRPr="004A3F0D" w:rsidRDefault="004A3F0D" w:rsidP="004A3F0D">
      <w:pPr>
        <w:spacing w:before="60" w:after="60" w:line="276" w:lineRule="auto"/>
        <w:ind w:firstLine="720"/>
        <w:jc w:val="both"/>
      </w:pPr>
    </w:p>
    <w:p w14:paraId="17471B31" w14:textId="77777777" w:rsidR="004A3F0D" w:rsidRPr="004A3F0D" w:rsidRDefault="004A3F0D" w:rsidP="004A3F0D">
      <w:pPr>
        <w:keepNext/>
        <w:tabs>
          <w:tab w:val="left" w:pos="900"/>
        </w:tabs>
        <w:spacing w:before="240" w:after="240"/>
        <w:ind w:left="900" w:hanging="900"/>
        <w:outlineLvl w:val="1"/>
        <w:rPr>
          <w:b/>
          <w:szCs w:val="20"/>
        </w:rPr>
      </w:pPr>
      <w:bookmarkStart w:id="25" w:name="_Toc302383746"/>
      <w:bookmarkStart w:id="26" w:name="_Toc384823703"/>
      <w:r w:rsidRPr="004A3F0D">
        <w:rPr>
          <w:b/>
          <w:szCs w:val="20"/>
        </w:rPr>
        <w:t>3.3</w:t>
      </w:r>
      <w:r w:rsidRPr="004A3F0D">
        <w:rPr>
          <w:b/>
          <w:szCs w:val="20"/>
        </w:rPr>
        <w:tab/>
        <w:t>Shift Factor Cutoff</w:t>
      </w:r>
      <w:bookmarkEnd w:id="25"/>
      <w:bookmarkEnd w:id="26"/>
    </w:p>
    <w:p w14:paraId="1DEAE5D1" w14:textId="77777777" w:rsidR="004A3F0D" w:rsidRPr="004A3F0D" w:rsidRDefault="004A3F0D" w:rsidP="004A3F0D">
      <w:pPr>
        <w:spacing w:after="240"/>
        <w:rPr>
          <w:iCs/>
          <w:szCs w:val="20"/>
        </w:rPr>
      </w:pPr>
      <w:r w:rsidRPr="004A3F0D">
        <w:rPr>
          <w:iCs/>
          <w:szCs w:val="20"/>
        </w:rPr>
        <w:t xml:space="preserve">Note: This Shift Factor cutoff is not related to </w:t>
      </w:r>
      <w:proofErr w:type="gramStart"/>
      <w:r w:rsidRPr="004A3F0D">
        <w:rPr>
          <w:iCs/>
          <w:szCs w:val="20"/>
        </w:rPr>
        <w:t>above</w:t>
      </w:r>
      <w:proofErr w:type="gramEnd"/>
      <w:r w:rsidRPr="004A3F0D">
        <w:rPr>
          <w:iCs/>
          <w:szCs w:val="20"/>
        </w:rPr>
        <w:t xml:space="preserve"> Shift Factor efficiency threshold used for determination of maximal Shadow Price.</w:t>
      </w:r>
    </w:p>
    <w:p w14:paraId="577F538C" w14:textId="77777777" w:rsidR="004A3F0D" w:rsidRPr="004A3F0D" w:rsidRDefault="004A3F0D" w:rsidP="004A3F0D">
      <w:pPr>
        <w:spacing w:after="240"/>
        <w:rPr>
          <w:iCs/>
          <w:szCs w:val="20"/>
        </w:rPr>
      </w:pPr>
      <w:r w:rsidRPr="004A3F0D">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6F4CB007"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67CFCF20" w14:textId="2058BA84" w:rsidR="007A5A39" w:rsidRPr="004A3F0D" w:rsidRDefault="007A5A39" w:rsidP="0039253B">
            <w:pPr>
              <w:spacing w:before="120" w:after="240"/>
              <w:rPr>
                <w:b/>
                <w:i/>
              </w:rPr>
            </w:pPr>
            <w:r w:rsidRPr="004A3F0D">
              <w:rPr>
                <w:b/>
                <w:i/>
              </w:rPr>
              <w:t>[</w:t>
            </w:r>
            <w:r>
              <w:rPr>
                <w:b/>
                <w:i/>
              </w:rPr>
              <w:t>NPRR1246</w:t>
            </w:r>
            <w:proofErr w:type="gramStart"/>
            <w:r w:rsidRPr="004A3F0D">
              <w:rPr>
                <w:b/>
                <w:i/>
              </w:rPr>
              <w:t>:  Replace</w:t>
            </w:r>
            <w:proofErr w:type="gramEnd"/>
            <w:r w:rsidRPr="004A3F0D">
              <w:rPr>
                <w:b/>
                <w:i/>
              </w:rPr>
              <w:t xml:space="preserve"> the paragraph above with the following upon system implementation of the Real-Time Co-Optimization (RTC) project:]</w:t>
            </w:r>
          </w:p>
          <w:p w14:paraId="2A49E115" w14:textId="217CFA2A" w:rsidR="007A5A39" w:rsidRPr="007A5A39" w:rsidRDefault="007A5A39" w:rsidP="007A5A39">
            <w:pPr>
              <w:spacing w:after="240"/>
              <w:rPr>
                <w:iCs/>
                <w:szCs w:val="20"/>
              </w:rPr>
            </w:pPr>
            <w:r w:rsidRPr="004A3F0D">
              <w:rPr>
                <w:iCs/>
                <w:szCs w:val="20"/>
              </w:rPr>
              <w:t xml:space="preserve">Some generating units </w:t>
            </w:r>
            <w:r>
              <w:t>(Generation Resources and E</w:t>
            </w:r>
            <w:r w:rsidR="00920B95">
              <w:t>nergy Storage Resources (E</w:t>
            </w:r>
            <w:r>
              <w:t xml:space="preserve">SRs) </w:t>
            </w:r>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c>
      </w:tr>
    </w:tbl>
    <w:p w14:paraId="4AB50CC8" w14:textId="77777777" w:rsidR="004A3F0D" w:rsidRPr="004A3F0D" w:rsidRDefault="004A3F0D" w:rsidP="00D760DF">
      <w:pPr>
        <w:spacing w:before="240" w:after="240"/>
        <w:rPr>
          <w:iCs/>
          <w:szCs w:val="20"/>
        </w:rPr>
      </w:pPr>
      <w:r w:rsidRPr="004A3F0D">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6EA0A471"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7379628E" w14:textId="77777777" w:rsidR="007A5A39" w:rsidRPr="004A3F0D" w:rsidRDefault="007A5A39" w:rsidP="0039253B">
            <w:pPr>
              <w:spacing w:before="120" w:after="240"/>
              <w:rPr>
                <w:b/>
                <w:i/>
              </w:rPr>
            </w:pPr>
            <w:r w:rsidRPr="004A3F0D">
              <w:rPr>
                <w:b/>
                <w:i/>
              </w:rPr>
              <w:t>[</w:t>
            </w:r>
            <w:r>
              <w:rPr>
                <w:b/>
                <w:i/>
              </w:rPr>
              <w:t>NPRR1246</w:t>
            </w:r>
            <w:proofErr w:type="gramStart"/>
            <w:r w:rsidRPr="004A3F0D">
              <w:rPr>
                <w:b/>
                <w:i/>
              </w:rPr>
              <w:t>:  Replace</w:t>
            </w:r>
            <w:proofErr w:type="gramEnd"/>
            <w:r w:rsidRPr="004A3F0D">
              <w:rPr>
                <w:b/>
                <w:i/>
              </w:rPr>
              <w:t xml:space="preserve"> the paragraph above with the following upon system implementation of the Real-Time Co-Optimization (RTC) project:]</w:t>
            </w:r>
          </w:p>
          <w:p w14:paraId="12C6C5D8" w14:textId="6459B7B7" w:rsidR="007A5A39" w:rsidRPr="007A5A39" w:rsidRDefault="007A5A39" w:rsidP="0039253B">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w:t>
            </w:r>
            <w:r w:rsidRPr="004A3F0D">
              <w:rPr>
                <w:iCs/>
                <w:szCs w:val="20"/>
              </w:rPr>
              <w:lastRenderedPageBreak/>
              <w:t xml:space="preserve">generating units </w:t>
            </w:r>
            <w:r>
              <w:t xml:space="preserve">(Generation Resources and ESRs) </w:t>
            </w:r>
            <w:r w:rsidRPr="004A3F0D">
              <w:rPr>
                <w:iCs/>
                <w:szCs w:val="20"/>
              </w:rPr>
              <w:t xml:space="preserve">participating in the management of congestion on the constraint.  I.e. Generation Resources </w:t>
            </w:r>
            <w:r>
              <w:rPr>
                <w:iCs/>
                <w:szCs w:val="20"/>
              </w:rPr>
              <w:t xml:space="preserve">and </w:t>
            </w:r>
            <w:r>
              <w:t>ESRs</w:t>
            </w:r>
            <w:r>
              <w:rPr>
                <w:iCs/>
                <w:szCs w:val="20"/>
              </w:rPr>
              <w:t xml:space="preserve"> </w:t>
            </w:r>
            <w:r w:rsidRPr="004A3F0D">
              <w:rPr>
                <w:iCs/>
                <w:szCs w:val="20"/>
              </w:rPr>
              <w:t xml:space="preserve">with </w:t>
            </w:r>
            <w:r>
              <w:rPr>
                <w:iCs/>
                <w:szCs w:val="20"/>
              </w:rPr>
              <w:t xml:space="preserve">a </w:t>
            </w:r>
            <w:r w:rsidRPr="004A3F0D">
              <w:rPr>
                <w:iCs/>
                <w:szCs w:val="20"/>
              </w:rPr>
              <w:t xml:space="preserve">Shift Factor above </w:t>
            </w:r>
            <w:r>
              <w:rPr>
                <w:iCs/>
                <w:szCs w:val="20"/>
              </w:rPr>
              <w:t xml:space="preserve">the </w:t>
            </w:r>
            <w:proofErr w:type="gramStart"/>
            <w:r w:rsidRPr="004A3F0D">
              <w:rPr>
                <w:iCs/>
                <w:szCs w:val="20"/>
              </w:rPr>
              <w:t>cut off</w:t>
            </w:r>
            <w:proofErr w:type="gramEnd"/>
            <w:r w:rsidRPr="004A3F0D">
              <w:rPr>
                <w:iCs/>
                <w:szCs w:val="20"/>
              </w:rPr>
              <w:t xml:space="preserve"> will have to be moved more to account for the increase in overload caused by increasing generation of an inexpensive Resource with positive Shift Factor below cut off and decreasing generation of an expensive Resource with negative Shift Factor below cut off.</w:t>
            </w:r>
          </w:p>
        </w:tc>
      </w:tr>
    </w:tbl>
    <w:p w14:paraId="1EB83637" w14:textId="77777777" w:rsidR="004A3F0D" w:rsidRPr="004A3F0D" w:rsidRDefault="004A3F0D" w:rsidP="00D760DF">
      <w:pPr>
        <w:spacing w:before="240" w:after="240"/>
        <w:rPr>
          <w:iCs/>
          <w:szCs w:val="20"/>
        </w:rPr>
      </w:pPr>
      <w:r w:rsidRPr="004A3F0D">
        <w:rPr>
          <w:iCs/>
          <w:szCs w:val="20"/>
        </w:rPr>
        <w:lastRenderedPageBreak/>
        <w:t>The Shift Factor cutoff will cause mismatch between optimized line power flow and actual line power flow that will happen when dispatch Base Points are deployed.  This mismatch can degrade the efficiency of congestion management.</w:t>
      </w:r>
    </w:p>
    <w:p w14:paraId="1C04A27E" w14:textId="35C383AF" w:rsidR="004A3F0D" w:rsidRPr="004A3F0D" w:rsidRDefault="004A3F0D" w:rsidP="004A3F0D">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sidR="001E4D04">
        <w:rPr>
          <w:iCs/>
          <w:szCs w:val="20"/>
        </w:rPr>
        <w:t>Energy Management System (</w:t>
      </w:r>
      <w:r w:rsidRPr="004A3F0D">
        <w:rPr>
          <w:iCs/>
          <w:szCs w:val="20"/>
        </w:rPr>
        <w:t>EMS</w:t>
      </w:r>
      <w:r w:rsidR="001E4D04">
        <w:rPr>
          <w:iCs/>
          <w:szCs w:val="20"/>
        </w:rPr>
        <w:t>)</w:t>
      </w:r>
      <w:r w:rsidRPr="004A3F0D">
        <w:rPr>
          <w:iCs/>
          <w:szCs w:val="20"/>
        </w:rPr>
        <w:t xml:space="preserve"> to reduce the amount of data transferred to MMS.  Any threshold above that level will cause a distortion of </w:t>
      </w:r>
      <w:proofErr w:type="gramStart"/>
      <w:r w:rsidRPr="004A3F0D">
        <w:rPr>
          <w:iCs/>
          <w:szCs w:val="20"/>
        </w:rPr>
        <w:t>congestion</w:t>
      </w:r>
      <w:proofErr w:type="gramEnd"/>
      <w:r w:rsidRPr="004A3F0D">
        <w:rPr>
          <w:iCs/>
          <w:szCs w:val="20"/>
        </w:rPr>
        <w:t xml:space="preserve"> management process.</w:t>
      </w:r>
    </w:p>
    <w:p w14:paraId="78DA6C53" w14:textId="77777777" w:rsidR="004A3F0D" w:rsidRPr="004A3F0D" w:rsidRDefault="004A3F0D" w:rsidP="004A3F0D">
      <w:pPr>
        <w:keepNext/>
        <w:tabs>
          <w:tab w:val="left" w:pos="900"/>
        </w:tabs>
        <w:spacing w:before="240" w:after="240"/>
        <w:ind w:left="900" w:hanging="900"/>
        <w:outlineLvl w:val="1"/>
        <w:rPr>
          <w:b/>
          <w:szCs w:val="20"/>
        </w:rPr>
      </w:pPr>
      <w:bookmarkStart w:id="27" w:name="_Toc302383747"/>
      <w:bookmarkStart w:id="28" w:name="_Toc384823704"/>
      <w:r w:rsidRPr="004A3F0D">
        <w:rPr>
          <w:b/>
          <w:szCs w:val="20"/>
        </w:rPr>
        <w:t>3.4</w:t>
      </w:r>
      <w:r w:rsidRPr="004A3F0D">
        <w:rPr>
          <w:b/>
          <w:szCs w:val="20"/>
        </w:rPr>
        <w:tab/>
        <w:t>Methodology Outline</w:t>
      </w:r>
      <w:bookmarkEnd w:id="27"/>
      <w:bookmarkEnd w:id="28"/>
    </w:p>
    <w:p w14:paraId="6E7AA0F7" w14:textId="77777777" w:rsidR="004A3F0D" w:rsidRPr="004A3F0D" w:rsidRDefault="004A3F0D" w:rsidP="004A3F0D">
      <w:pPr>
        <w:spacing w:after="240"/>
        <w:rPr>
          <w:iCs/>
          <w:szCs w:val="20"/>
        </w:rPr>
      </w:pPr>
      <w:r w:rsidRPr="004A3F0D">
        <w:rPr>
          <w:iCs/>
          <w:szCs w:val="20"/>
        </w:rPr>
        <w:t>The methodology for determination of maximal Shadow Prices for transmission constraints could be based on the following setting:</w:t>
      </w:r>
    </w:p>
    <w:p w14:paraId="717E0476" w14:textId="537DC6C3" w:rsidR="004A3F0D" w:rsidRPr="004A3F0D" w:rsidRDefault="004A3F0D" w:rsidP="00F71026">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0A7E0FE4" w14:textId="3D78CBB0" w:rsidR="004A3F0D" w:rsidRPr="004A3F0D" w:rsidRDefault="004A3F0D" w:rsidP="00F71026">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21345C65" w14:textId="77777777" w:rsidR="004A3F0D" w:rsidRPr="004A3F0D" w:rsidRDefault="004A3F0D" w:rsidP="004A3F0D">
      <w:pPr>
        <w:spacing w:after="240"/>
        <w:ind w:left="1440" w:hanging="720"/>
        <w:rPr>
          <w:iCs/>
          <w:szCs w:val="20"/>
        </w:rPr>
      </w:pPr>
      <w:r w:rsidRPr="004A3F0D">
        <w:rPr>
          <w:iCs/>
          <w:szCs w:val="20"/>
        </w:rPr>
        <w:t>(c)</w:t>
      </w:r>
      <w:r w:rsidRPr="004A3F0D">
        <w:rPr>
          <w:iCs/>
          <w:szCs w:val="20"/>
        </w:rPr>
        <w:tab/>
        <w:t>Calculate maximal Shadow Price for transmission constraints:</w:t>
      </w:r>
    </w:p>
    <w:p w14:paraId="70C95BDD" w14:textId="4C23C503" w:rsidR="004A3F0D" w:rsidRPr="004A3F0D" w:rsidRDefault="004A3F0D" w:rsidP="00F71026">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77D630EE" w14:textId="4B92951E" w:rsidR="004A3F0D" w:rsidRPr="004A3F0D" w:rsidRDefault="004A3F0D" w:rsidP="00F71026">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6F202035" w14:textId="77777777" w:rsidR="004A3F0D" w:rsidRPr="004A3F0D" w:rsidRDefault="004A3F0D" w:rsidP="004A3F0D">
      <w:pPr>
        <w:spacing w:after="240"/>
        <w:ind w:left="1440" w:hanging="720"/>
        <w:rPr>
          <w:iCs/>
          <w:szCs w:val="20"/>
        </w:rPr>
      </w:pPr>
      <w:r w:rsidRPr="004A3F0D">
        <w:rPr>
          <w:iCs/>
          <w:szCs w:val="20"/>
        </w:rPr>
        <w:t>(e)</w:t>
      </w:r>
      <w:r w:rsidRPr="004A3F0D">
        <w:rPr>
          <w:iCs/>
          <w:szCs w:val="20"/>
        </w:rPr>
        <w:tab/>
        <w:t xml:space="preserve">Evaluate settings on </w:t>
      </w:r>
      <w:proofErr w:type="gramStart"/>
      <w:r w:rsidRPr="004A3F0D">
        <w:rPr>
          <w:iCs/>
          <w:szCs w:val="20"/>
        </w:rPr>
        <w:t>variety</w:t>
      </w:r>
      <w:proofErr w:type="gramEnd"/>
      <w:r w:rsidRPr="004A3F0D">
        <w:rPr>
          <w:iCs/>
          <w:szCs w:val="20"/>
        </w:rPr>
        <w:t xml:space="preserve"> of SCED save cases.</w:t>
      </w:r>
    </w:p>
    <w:p w14:paraId="3E8073EF" w14:textId="77777777" w:rsidR="004A3F0D" w:rsidRPr="004A3F0D" w:rsidRDefault="004A3F0D" w:rsidP="004A3F0D">
      <w:pPr>
        <w:spacing w:before="60" w:after="60"/>
        <w:jc w:val="both"/>
      </w:pPr>
    </w:p>
    <w:p w14:paraId="60EC7A34" w14:textId="77777777" w:rsidR="004A3F0D" w:rsidRPr="004A3F0D" w:rsidRDefault="004A3F0D" w:rsidP="004A3F0D">
      <w:pPr>
        <w:keepNext/>
        <w:tabs>
          <w:tab w:val="left" w:pos="900"/>
        </w:tabs>
        <w:spacing w:before="240" w:after="240"/>
        <w:ind w:left="900" w:hanging="900"/>
        <w:outlineLvl w:val="1"/>
        <w:rPr>
          <w:b/>
          <w:szCs w:val="20"/>
        </w:rPr>
      </w:pPr>
      <w:bookmarkStart w:id="29" w:name="_Toc302383748"/>
      <w:bookmarkStart w:id="30" w:name="_Toc384823705"/>
      <w:r w:rsidRPr="004A3F0D">
        <w:rPr>
          <w:b/>
          <w:szCs w:val="20"/>
        </w:rPr>
        <w:t>3.5</w:t>
      </w:r>
      <w:r w:rsidRPr="004A3F0D">
        <w:rPr>
          <w:b/>
          <w:szCs w:val="20"/>
        </w:rPr>
        <w:tab/>
        <w:t>Generic Values for the Transmission Network System-Wide Shadow Price Caps in SCED</w:t>
      </w:r>
      <w:bookmarkEnd w:id="29"/>
      <w:bookmarkEnd w:id="30"/>
    </w:p>
    <w:p w14:paraId="6B1909AF" w14:textId="10C249DD" w:rsidR="004A3F0D" w:rsidRPr="004A3F0D" w:rsidRDefault="004A3F0D" w:rsidP="004A3F0D">
      <w:pPr>
        <w:spacing w:after="240"/>
        <w:rPr>
          <w:lang w:val="x-none" w:eastAsia="x-none"/>
        </w:rPr>
      </w:pPr>
      <w:bookmarkStart w:id="31" w:name="_Toc301874768"/>
      <w:bookmarkStart w:id="32" w:name="_Toc302383750"/>
      <w:bookmarkStart w:id="33"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3A9574E3" w14:textId="315CCC8A" w:rsidR="004A3F0D" w:rsidRPr="004A3F0D" w:rsidRDefault="004A3F0D" w:rsidP="004A3F0D">
      <w:pPr>
        <w:jc w:val="center"/>
        <w:rPr>
          <w:b/>
        </w:rPr>
      </w:pPr>
      <w:r w:rsidRPr="004A3F0D">
        <w:rPr>
          <w:b/>
          <w:u w:val="single"/>
        </w:rPr>
        <w:lastRenderedPageBreak/>
        <w:t xml:space="preserve">Generic Transmission Constraint </w:t>
      </w:r>
      <w:r w:rsidR="004A5A53">
        <w:rPr>
          <w:b/>
          <w:u w:val="single"/>
        </w:rPr>
        <w:t xml:space="preserve">(GTC) </w:t>
      </w:r>
      <w:r w:rsidRPr="004A3F0D">
        <w:rPr>
          <w:b/>
          <w:u w:val="single"/>
        </w:rPr>
        <w:t>Shadow Price Caps in SCED</w:t>
      </w:r>
    </w:p>
    <w:p w14:paraId="12B1FB1D" w14:textId="77777777" w:rsidR="004A3F0D" w:rsidRPr="004A3F0D" w:rsidRDefault="004A3F0D" w:rsidP="004A3F0D"/>
    <w:p w14:paraId="50FB486C" w14:textId="77777777" w:rsidR="004A3F0D" w:rsidRPr="004A3F0D" w:rsidRDefault="004A3F0D" w:rsidP="004A3F0D">
      <w:pPr>
        <w:numPr>
          <w:ilvl w:val="0"/>
          <w:numId w:val="6"/>
        </w:numPr>
      </w:pPr>
      <w:r w:rsidRPr="004A3F0D">
        <w:t>Base Case/Voltage Violation</w:t>
      </w:r>
      <w:proofErr w:type="gramStart"/>
      <w:r w:rsidRPr="004A3F0D">
        <w:t>:  $</w:t>
      </w:r>
      <w:proofErr w:type="gramEnd"/>
      <w:r w:rsidRPr="004A3F0D">
        <w:t>5,251/MW</w:t>
      </w:r>
    </w:p>
    <w:p w14:paraId="53163C9D" w14:textId="77777777" w:rsidR="004A3F0D" w:rsidRPr="004A3F0D" w:rsidRDefault="004A3F0D" w:rsidP="004A3F0D">
      <w:pPr>
        <w:numPr>
          <w:ilvl w:val="0"/>
          <w:numId w:val="6"/>
        </w:numPr>
      </w:pPr>
      <w:r w:rsidRPr="004A3F0D">
        <w:t>N-1 Constraint Violation</w:t>
      </w:r>
    </w:p>
    <w:p w14:paraId="172023A9" w14:textId="77777777" w:rsidR="004A3F0D" w:rsidRPr="004A3F0D" w:rsidRDefault="004A3F0D" w:rsidP="004A3F0D">
      <w:pPr>
        <w:ind w:left="360"/>
      </w:pPr>
    </w:p>
    <w:p w14:paraId="4704CEF4" w14:textId="77777777" w:rsidR="004A3F0D" w:rsidRPr="004A3F0D" w:rsidRDefault="004A3F0D" w:rsidP="004A3F0D">
      <w:pPr>
        <w:numPr>
          <w:ilvl w:val="1"/>
          <w:numId w:val="6"/>
        </w:numPr>
      </w:pPr>
      <w:r w:rsidRPr="004A3F0D">
        <w:t>Greater than 200 kV</w:t>
      </w:r>
      <w:proofErr w:type="gramStart"/>
      <w:r w:rsidRPr="004A3F0D">
        <w:t>:  $</w:t>
      </w:r>
      <w:proofErr w:type="gramEnd"/>
      <w:r w:rsidRPr="004A3F0D">
        <w:t>4,500/MW</w:t>
      </w:r>
    </w:p>
    <w:p w14:paraId="1E844833" w14:textId="77777777" w:rsidR="004A3F0D" w:rsidRPr="004A3F0D" w:rsidRDefault="004A3F0D" w:rsidP="004A3F0D">
      <w:pPr>
        <w:numPr>
          <w:ilvl w:val="1"/>
          <w:numId w:val="6"/>
        </w:numPr>
      </w:pPr>
      <w:r w:rsidRPr="004A3F0D">
        <w:t>100 kV to 200 kV</w:t>
      </w:r>
      <w:proofErr w:type="gramStart"/>
      <w:r w:rsidRPr="004A3F0D">
        <w:t xml:space="preserve">:  </w:t>
      </w:r>
      <w:r w:rsidRPr="004A3F0D">
        <w:tab/>
      </w:r>
      <w:proofErr w:type="gramEnd"/>
      <w:r w:rsidRPr="004A3F0D">
        <w:t>$3,500/MW</w:t>
      </w:r>
    </w:p>
    <w:p w14:paraId="53D29309" w14:textId="77777777" w:rsidR="004A3F0D" w:rsidRPr="004A3F0D" w:rsidRDefault="004A3F0D" w:rsidP="004A3F0D">
      <w:pPr>
        <w:numPr>
          <w:ilvl w:val="1"/>
          <w:numId w:val="6"/>
        </w:numPr>
      </w:pPr>
      <w:r w:rsidRPr="004A3F0D">
        <w:t>Less than 100 kV</w:t>
      </w:r>
      <w:proofErr w:type="gramStart"/>
      <w:r w:rsidRPr="004A3F0D">
        <w:t xml:space="preserve">:  </w:t>
      </w:r>
      <w:r w:rsidRPr="004A3F0D">
        <w:tab/>
      </w:r>
      <w:proofErr w:type="gramEnd"/>
      <w:r w:rsidRPr="004A3F0D">
        <w:t>$2,800/MW</w:t>
      </w:r>
    </w:p>
    <w:p w14:paraId="505F9730" w14:textId="77777777" w:rsidR="004A3F0D" w:rsidRPr="004A3F0D" w:rsidRDefault="004A3F0D" w:rsidP="004A3F0D"/>
    <w:p w14:paraId="7E37DAE2" w14:textId="77777777" w:rsidR="004A3F0D" w:rsidRPr="004A3F0D" w:rsidRDefault="004A3F0D" w:rsidP="004A3F0D">
      <w:pPr>
        <w:keepNext/>
        <w:tabs>
          <w:tab w:val="left" w:pos="1080"/>
        </w:tabs>
        <w:spacing w:before="240" w:after="240"/>
        <w:ind w:left="1080" w:hanging="1080"/>
        <w:outlineLvl w:val="2"/>
        <w:rPr>
          <w:b/>
          <w:bCs/>
          <w:i/>
          <w:lang w:val="x-none" w:eastAsia="x-none"/>
        </w:rPr>
      </w:pPr>
      <w:bookmarkStart w:id="34" w:name="_Toc302383749"/>
      <w:bookmarkStart w:id="35" w:name="_Toc384823706"/>
      <w:r w:rsidRPr="004A3F0D">
        <w:rPr>
          <w:b/>
          <w:bCs/>
          <w:i/>
          <w:lang w:val="x-none" w:eastAsia="x-none"/>
        </w:rPr>
        <w:t>3.5.1</w:t>
      </w:r>
      <w:r w:rsidRPr="004A3F0D">
        <w:rPr>
          <w:b/>
          <w:bCs/>
          <w:i/>
          <w:lang w:val="x-none" w:eastAsia="x-none"/>
        </w:rPr>
        <w:tab/>
        <w:t>Generic Transmission Constraint Shadow Price Cap in SCED Supporting Analysis</w:t>
      </w:r>
      <w:bookmarkEnd w:id="34"/>
      <w:bookmarkEnd w:id="35"/>
    </w:p>
    <w:p w14:paraId="3FD5171F" w14:textId="5924EB64" w:rsidR="004A3F0D" w:rsidRPr="004A3F0D" w:rsidRDefault="00F9219D" w:rsidP="004A3F0D">
      <w:pPr>
        <w:spacing w:line="276" w:lineRule="auto"/>
        <w:jc w:val="both"/>
      </w:pPr>
      <w:r>
        <w:rPr>
          <w:noProof/>
        </w:rPr>
        <mc:AlternateContent>
          <mc:Choice Requires="wps">
            <w:drawing>
              <wp:anchor distT="0" distB="0" distL="114300" distR="114300" simplePos="0" relativeHeight="251661312" behindDoc="0" locked="0" layoutInCell="1" allowOverlap="1" wp14:anchorId="0D2D80CA" wp14:editId="4E136560">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2D80CA"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1A409C0B" wp14:editId="29BD21B8">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4A3F0D" w:rsidRPr="004A3F0D">
        <w:rPr>
          <w:vertAlign w:val="superscript"/>
        </w:rPr>
        <w:footnoteReference w:id="1"/>
      </w:r>
      <w:r w:rsidR="004A3F0D" w:rsidRPr="004A3F0D">
        <w:t xml:space="preserve"> </w:t>
      </w:r>
    </w:p>
    <w:p w14:paraId="6CE4E663" w14:textId="77777777" w:rsidR="004A3F0D" w:rsidRPr="004A3F0D" w:rsidRDefault="004A3F0D" w:rsidP="004A3F0D">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246753E9" w14:textId="0422C6A0" w:rsidR="004A3F0D" w:rsidRPr="004A3F0D" w:rsidRDefault="00F9219D" w:rsidP="004A3F0D">
      <w:pPr>
        <w:spacing w:line="276" w:lineRule="auto"/>
        <w:jc w:val="center"/>
        <w:rPr>
          <w:b/>
          <w:bCs/>
        </w:rPr>
      </w:pPr>
      <w:r>
        <w:rPr>
          <w:noProof/>
        </w:rPr>
        <w:lastRenderedPageBreak/>
        <w:drawing>
          <wp:anchor distT="0" distB="0" distL="114300" distR="114300" simplePos="0" relativeHeight="251659264" behindDoc="0" locked="1" layoutInCell="1" allowOverlap="1" wp14:anchorId="7CAE409D" wp14:editId="1C0843EE">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rPr>
          <w:b/>
          <w:bCs/>
        </w:rPr>
        <w:t xml:space="preserve">Figure </w:t>
      </w:r>
      <w:r w:rsidR="004A3F0D" w:rsidRPr="004A3F0D">
        <w:rPr>
          <w:b/>
          <w:bCs/>
        </w:rPr>
        <w:fldChar w:fldCharType="begin"/>
      </w:r>
      <w:r w:rsidR="004A3F0D" w:rsidRPr="004A3F0D">
        <w:rPr>
          <w:b/>
          <w:bCs/>
        </w:rPr>
        <w:instrText xml:space="preserve"> SEQ Figure \* ARABIC </w:instrText>
      </w:r>
      <w:r w:rsidR="004A3F0D" w:rsidRPr="004A3F0D">
        <w:rPr>
          <w:b/>
          <w:bCs/>
        </w:rPr>
        <w:fldChar w:fldCharType="separate"/>
      </w:r>
      <w:r w:rsidR="004A3F0D" w:rsidRPr="004A3F0D">
        <w:rPr>
          <w:b/>
          <w:bCs/>
          <w:noProof/>
        </w:rPr>
        <w:t>2</w:t>
      </w:r>
      <w:r w:rsidR="004A3F0D" w:rsidRPr="004A3F0D">
        <w:rPr>
          <w:b/>
          <w:bCs/>
        </w:rPr>
        <w:fldChar w:fldCharType="end"/>
      </w:r>
    </w:p>
    <w:p w14:paraId="2B0AD382" w14:textId="77777777" w:rsidR="004A3F0D" w:rsidRPr="004A3F0D" w:rsidRDefault="004A3F0D" w:rsidP="004A3F0D">
      <w:pPr>
        <w:spacing w:line="276" w:lineRule="auto"/>
        <w:jc w:val="both"/>
      </w:pPr>
    </w:p>
    <w:p w14:paraId="5960EF1A" w14:textId="77777777" w:rsidR="004A3F0D" w:rsidRPr="004A3F0D" w:rsidRDefault="004A3F0D" w:rsidP="004A3F0D">
      <w:pPr>
        <w:spacing w:line="276" w:lineRule="auto"/>
        <w:jc w:val="both"/>
      </w:pPr>
      <w:r w:rsidRPr="004A3F0D">
        <w:t>Figures 1 and 2 show that:</w:t>
      </w:r>
    </w:p>
    <w:p w14:paraId="76C1A038" w14:textId="77777777" w:rsidR="004A3F0D" w:rsidRPr="004A3F0D" w:rsidRDefault="004A3F0D" w:rsidP="004A3F0D">
      <w:pPr>
        <w:numPr>
          <w:ilvl w:val="0"/>
          <w:numId w:val="7"/>
        </w:numPr>
        <w:spacing w:line="276" w:lineRule="auto"/>
        <w:jc w:val="both"/>
      </w:pPr>
      <w:r w:rsidRPr="004A3F0D">
        <w:t>For a constraint shadow price cap of $5,251/MW</w:t>
      </w:r>
    </w:p>
    <w:p w14:paraId="7D2C7422" w14:textId="77777777" w:rsidR="004A3F0D" w:rsidRPr="004A3F0D" w:rsidRDefault="004A3F0D" w:rsidP="004A3F0D">
      <w:pPr>
        <w:numPr>
          <w:ilvl w:val="1"/>
          <w:numId w:val="7"/>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D703CDB"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45DB64D1" w14:textId="77777777" w:rsidR="004A3F0D" w:rsidRPr="004A3F0D" w:rsidRDefault="004A3F0D" w:rsidP="004A3F0D">
      <w:pPr>
        <w:numPr>
          <w:ilvl w:val="0"/>
          <w:numId w:val="7"/>
        </w:numPr>
        <w:spacing w:line="276" w:lineRule="auto"/>
        <w:jc w:val="both"/>
      </w:pPr>
      <w:r w:rsidRPr="004A3F0D">
        <w:t>For a constraint shadow price cap of $4,500/MW</w:t>
      </w:r>
    </w:p>
    <w:p w14:paraId="0CB775CE"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752F0513"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27E28E4F" w14:textId="77777777" w:rsidR="004A3F0D" w:rsidRPr="004A3F0D" w:rsidRDefault="004A3F0D" w:rsidP="004A3F0D">
      <w:pPr>
        <w:numPr>
          <w:ilvl w:val="0"/>
          <w:numId w:val="7"/>
        </w:numPr>
        <w:spacing w:line="276" w:lineRule="auto"/>
        <w:jc w:val="both"/>
      </w:pPr>
      <w:r w:rsidRPr="004A3F0D">
        <w:t>For a constraint shadow price cap of $3,500/MW</w:t>
      </w:r>
    </w:p>
    <w:p w14:paraId="397A2F7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1F7B95A4" w14:textId="77777777" w:rsidR="004A3F0D" w:rsidRPr="004A3F0D" w:rsidRDefault="004A3F0D" w:rsidP="004A3F0D">
      <w:pPr>
        <w:numPr>
          <w:ilvl w:val="1"/>
          <w:numId w:val="7"/>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63286AE6" w14:textId="77777777" w:rsidR="004A3F0D" w:rsidRPr="004A3F0D" w:rsidRDefault="004A3F0D" w:rsidP="004A3F0D">
      <w:pPr>
        <w:numPr>
          <w:ilvl w:val="0"/>
          <w:numId w:val="7"/>
        </w:numPr>
        <w:spacing w:line="276" w:lineRule="auto"/>
        <w:jc w:val="both"/>
      </w:pPr>
      <w:r w:rsidRPr="004A3F0D">
        <w:t>For a constraint shadow price cap of $2,800/MW</w:t>
      </w:r>
    </w:p>
    <w:p w14:paraId="2099EDD8"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4C464DB6" w14:textId="77777777" w:rsidR="004A3F0D" w:rsidRPr="004A3F0D" w:rsidRDefault="004A3F0D" w:rsidP="004A3F0D">
      <w:pPr>
        <w:numPr>
          <w:ilvl w:val="1"/>
          <w:numId w:val="7"/>
        </w:numPr>
        <w:spacing w:line="276" w:lineRule="auto"/>
        <w:jc w:val="both"/>
      </w:pPr>
      <w:r w:rsidRPr="004A3F0D">
        <w:t xml:space="preserve">Marginal units with </w:t>
      </w:r>
      <w:proofErr w:type="gramStart"/>
      <w:r w:rsidRPr="004A3F0D">
        <w:t xml:space="preserve">an </w:t>
      </w:r>
      <w:r w:rsidRPr="004A3F0D">
        <w:rPr>
          <w:i/>
        </w:rPr>
        <w:t>offer</w:t>
      </w:r>
      <w:proofErr w:type="gramEnd"/>
      <w:r w:rsidRPr="004A3F0D">
        <w:rPr>
          <w:i/>
        </w:rPr>
        <w:t xml:space="preserve">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40201B94" w14:textId="77777777" w:rsidR="004A3F0D" w:rsidRPr="004A3F0D" w:rsidRDefault="004A3F0D" w:rsidP="004A3F0D">
      <w:pPr>
        <w:spacing w:line="276" w:lineRule="auto"/>
        <w:jc w:val="both"/>
      </w:pPr>
    </w:p>
    <w:p w14:paraId="2ACEDC27" w14:textId="77777777" w:rsidR="004A3F0D" w:rsidRPr="004A3F0D" w:rsidRDefault="004A3F0D" w:rsidP="004A3F0D">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5CE08069" w14:textId="5DDCDBAA" w:rsidR="004A3F0D" w:rsidRPr="004A3F0D" w:rsidRDefault="00F9219D" w:rsidP="004A3F0D">
      <w:pPr>
        <w:spacing w:after="240" w:line="276" w:lineRule="auto"/>
        <w:jc w:val="both"/>
      </w:pPr>
      <w:r>
        <w:rPr>
          <w:noProof/>
        </w:rPr>
        <w:drawing>
          <wp:inline distT="0" distB="0" distL="0" distR="0" wp14:anchorId="28373192" wp14:editId="004E7B4D">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2BAB177C" w14:textId="77777777" w:rsidR="004A3F0D" w:rsidRPr="004A3F0D" w:rsidRDefault="004A3F0D" w:rsidP="004A3F0D">
      <w:pPr>
        <w:spacing w:line="276" w:lineRule="auto"/>
        <w:jc w:val="center"/>
        <w:rPr>
          <w:noProof/>
        </w:rPr>
      </w:pPr>
    </w:p>
    <w:p w14:paraId="5DB0B3A1" w14:textId="77777777" w:rsidR="004A3F0D" w:rsidRPr="004A3F0D" w:rsidRDefault="004A3F0D" w:rsidP="004A3F0D">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5EE8218B" w14:textId="77777777" w:rsidR="004A3F0D" w:rsidRPr="004A3F0D" w:rsidRDefault="004A3F0D" w:rsidP="004A3F0D">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0A5BCD95" w14:textId="77777777" w:rsidR="004A3F0D" w:rsidRPr="004A3F0D" w:rsidRDefault="004A3F0D" w:rsidP="004A3F0D">
      <w:pPr>
        <w:jc w:val="both"/>
      </w:pPr>
    </w:p>
    <w:p w14:paraId="7EEA78CF" w14:textId="77777777" w:rsidR="004A3F0D" w:rsidRPr="004A3F0D" w:rsidRDefault="004A3F0D" w:rsidP="004A3F0D">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0429996F" w14:textId="77777777" w:rsidR="004A3F0D" w:rsidRPr="004A3F0D" w:rsidRDefault="004A3F0D" w:rsidP="004A3F0D">
      <w:pPr>
        <w:spacing w:line="276" w:lineRule="auto"/>
        <w:jc w:val="both"/>
      </w:pPr>
    </w:p>
    <w:p w14:paraId="4AEFF118" w14:textId="77777777" w:rsidR="004A3F0D" w:rsidRPr="004A3F0D" w:rsidRDefault="004A3F0D" w:rsidP="004A3F0D">
      <w:pPr>
        <w:jc w:val="both"/>
      </w:pPr>
    </w:p>
    <w:p w14:paraId="72010147" w14:textId="1288B2A7" w:rsidR="004A3F0D" w:rsidRPr="004A3F0D" w:rsidRDefault="004A3F0D" w:rsidP="004A3F0D">
      <w:pPr>
        <w:spacing w:line="276" w:lineRule="auto"/>
        <w:jc w:val="both"/>
      </w:pPr>
      <w:r w:rsidRPr="004A3F0D">
        <w:rPr>
          <w:b/>
        </w:rPr>
        <w:t xml:space="preserve">The LMP at an individual node, hub or load zone can exceed the </w:t>
      </w:r>
      <w:r w:rsidR="00814C84">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Relatively speaking, it is more likely that individual node prices will exceed the </w:t>
      </w:r>
      <w:r w:rsidR="00A20DFE">
        <w:t>SWCAP</w:t>
      </w:r>
      <w:r w:rsidRPr="004A3F0D">
        <w:t xml:space="preserve"> than hubs or load zones, but it is possible that hub or load zone prices could exceed the </w:t>
      </w:r>
      <w:r w:rsidR="00A20DFE">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rsidR="00AA36C1">
        <w:t>SWCAPs</w:t>
      </w:r>
      <w:r w:rsidRPr="004A3F0D">
        <w:t xml:space="preserve"> under all circumstances.</w:t>
      </w:r>
    </w:p>
    <w:p w14:paraId="2B9AFFA6" w14:textId="77777777" w:rsidR="004A3F0D" w:rsidRPr="004A3F0D" w:rsidRDefault="004A3F0D" w:rsidP="004A3F0D">
      <w:pPr>
        <w:spacing w:line="276" w:lineRule="auto"/>
        <w:jc w:val="both"/>
      </w:pPr>
    </w:p>
    <w:p w14:paraId="744E4AB5" w14:textId="77777777" w:rsidR="004A3F0D" w:rsidRPr="004A3F0D" w:rsidRDefault="004A3F0D" w:rsidP="004A3F0D">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7A9505ED" w14:textId="77777777" w:rsidR="004A3F0D" w:rsidRPr="004A3F0D" w:rsidRDefault="004A3F0D" w:rsidP="004A3F0D">
      <w:pPr>
        <w:numPr>
          <w:ilvl w:val="0"/>
          <w:numId w:val="16"/>
        </w:numPr>
        <w:spacing w:line="276" w:lineRule="auto"/>
        <w:jc w:val="both"/>
      </w:pPr>
      <w:r w:rsidRPr="004A3F0D">
        <w:t>Formulating a mitigation plan which may include</w:t>
      </w:r>
    </w:p>
    <w:p w14:paraId="42113ED2" w14:textId="77777777" w:rsidR="004A3F0D" w:rsidRPr="004A3F0D" w:rsidRDefault="004A3F0D" w:rsidP="004A3F0D">
      <w:pPr>
        <w:numPr>
          <w:ilvl w:val="0"/>
          <w:numId w:val="14"/>
        </w:numPr>
        <w:spacing w:line="276" w:lineRule="auto"/>
        <w:jc w:val="both"/>
      </w:pPr>
      <w:r w:rsidRPr="004A3F0D">
        <w:t>Transmission reconfiguration (switching)</w:t>
      </w:r>
    </w:p>
    <w:p w14:paraId="2AA3E385" w14:textId="77777777" w:rsidR="004A3F0D" w:rsidRPr="004A3F0D" w:rsidRDefault="004A3F0D" w:rsidP="004A3F0D">
      <w:pPr>
        <w:numPr>
          <w:ilvl w:val="0"/>
          <w:numId w:val="14"/>
        </w:numPr>
        <w:spacing w:line="276" w:lineRule="auto"/>
        <w:jc w:val="both"/>
      </w:pPr>
      <w:r w:rsidRPr="004A3F0D">
        <w:t>Load rollover to adjacent feeders</w:t>
      </w:r>
    </w:p>
    <w:p w14:paraId="6C5C2800" w14:textId="77777777" w:rsidR="004A3F0D" w:rsidRPr="004A3F0D" w:rsidRDefault="004A3F0D" w:rsidP="004A3F0D">
      <w:pPr>
        <w:numPr>
          <w:ilvl w:val="0"/>
          <w:numId w:val="14"/>
        </w:numPr>
        <w:spacing w:line="276" w:lineRule="auto"/>
        <w:jc w:val="both"/>
      </w:pPr>
      <w:r w:rsidRPr="004A3F0D">
        <w:t>Load shed plans</w:t>
      </w:r>
    </w:p>
    <w:p w14:paraId="26777B2B" w14:textId="77777777" w:rsidR="004A3F0D" w:rsidRPr="004A3F0D" w:rsidRDefault="004A3F0D" w:rsidP="004A3F0D">
      <w:pPr>
        <w:numPr>
          <w:ilvl w:val="0"/>
          <w:numId w:val="16"/>
        </w:numPr>
        <w:spacing w:line="276" w:lineRule="auto"/>
        <w:jc w:val="both"/>
      </w:pPr>
      <w:r w:rsidRPr="004A3F0D">
        <w:t>Redistribution of ancillary services to increase the capacity available within a particular area.</w:t>
      </w:r>
    </w:p>
    <w:p w14:paraId="50BCDB24" w14:textId="77777777" w:rsidR="004A3F0D" w:rsidRPr="004A3F0D" w:rsidRDefault="004A3F0D" w:rsidP="004A3F0D">
      <w:pPr>
        <w:numPr>
          <w:ilvl w:val="0"/>
          <w:numId w:val="15"/>
        </w:numPr>
        <w:spacing w:line="276" w:lineRule="auto"/>
        <w:ind w:left="1080"/>
        <w:jc w:val="both"/>
      </w:pPr>
      <w:r w:rsidRPr="004A3F0D">
        <w:t>Commitment of additional units.</w:t>
      </w:r>
    </w:p>
    <w:p w14:paraId="782FC898" w14:textId="013A1054" w:rsidR="004A3F0D" w:rsidRPr="004A3F0D" w:rsidRDefault="004A3F0D" w:rsidP="004A3F0D">
      <w:pPr>
        <w:numPr>
          <w:ilvl w:val="0"/>
          <w:numId w:val="15"/>
        </w:numPr>
        <w:spacing w:line="276" w:lineRule="auto"/>
        <w:jc w:val="both"/>
      </w:pPr>
      <w:r w:rsidRPr="004A3F0D">
        <w:lastRenderedPageBreak/>
        <w:t>Re-dispatching generation through over-riding High Dispatch Limit (HDL) and Low Dispatch Limit (LDL) in accordance with paragraph (3)(g) of Section 6.5.7.1.10</w:t>
      </w:r>
      <w:r w:rsidR="00A215B9">
        <w:t xml:space="preserve">, </w:t>
      </w:r>
      <w:r w:rsidR="00A215B9" w:rsidRPr="00A215B9">
        <w:t>Network Security Analysis Processor and Security Violation Alarm</w:t>
      </w:r>
      <w:r w:rsidRPr="004A3F0D">
        <w:t>.</w:t>
      </w:r>
    </w:p>
    <w:p w14:paraId="5C2F6B39" w14:textId="77777777" w:rsidR="004A3F0D" w:rsidRPr="004A3F0D" w:rsidRDefault="004A3F0D" w:rsidP="004A3F0D">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31"/>
      <w:bookmarkEnd w:id="32"/>
      <w:bookmarkEnd w:id="33"/>
    </w:p>
    <w:p w14:paraId="22315B3A" w14:textId="20A3875A" w:rsidR="004A3F0D" w:rsidRPr="004A3F0D" w:rsidRDefault="004A3F0D" w:rsidP="007A5A39">
      <w:pPr>
        <w:spacing w:after="240" w:line="276" w:lineRule="auto"/>
        <w:jc w:val="both"/>
      </w:pPr>
      <w:r w:rsidRPr="004A3F0D">
        <w:t xml:space="preserve">ERCOT Operations </w:t>
      </w:r>
      <w:proofErr w:type="gramStart"/>
      <w:r w:rsidRPr="004A3F0D">
        <w:t>is</w:t>
      </w:r>
      <w:proofErr w:type="gramEnd"/>
      <w:r w:rsidRPr="004A3F0D">
        <w:t xml:space="preserve">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t>
      </w:r>
      <w:proofErr w:type="gramStart"/>
      <w:r w:rsidRPr="004A3F0D">
        <w:t>With regard to</w:t>
      </w:r>
      <w:proofErr w:type="gramEnd"/>
      <w:r w:rsidRPr="004A3F0D">
        <w:t xml:space="preserve"> SCED operations, if a security violation on a constraint occurs, ERCOT will determine </w:t>
      </w:r>
      <w:proofErr w:type="gramStart"/>
      <w:r w:rsidRPr="004A3F0D">
        <w:t>whether or not</w:t>
      </w:r>
      <w:proofErr w:type="gramEnd"/>
      <w:r w:rsidRPr="004A3F0D">
        <w:t xml:space="preserve">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0C4FCBD0"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1243BA74" w14:textId="77777777" w:rsidR="007A5A39" w:rsidRPr="004A3F0D" w:rsidRDefault="007A5A39" w:rsidP="0039253B">
            <w:pPr>
              <w:spacing w:before="120" w:after="240"/>
              <w:rPr>
                <w:b/>
                <w:i/>
              </w:rPr>
            </w:pPr>
            <w:bookmarkStart w:id="36" w:name="_Toc301874769"/>
            <w:bookmarkStart w:id="37" w:name="_Toc302383751"/>
            <w:bookmarkStart w:id="38" w:name="_Toc384823708"/>
            <w:r w:rsidRPr="004A3F0D">
              <w:rPr>
                <w:b/>
                <w:i/>
              </w:rPr>
              <w:t>[</w:t>
            </w:r>
            <w:r>
              <w:rPr>
                <w:b/>
                <w:i/>
              </w:rPr>
              <w:t>NPRR1246</w:t>
            </w:r>
            <w:proofErr w:type="gramStart"/>
            <w:r w:rsidRPr="004A3F0D">
              <w:rPr>
                <w:b/>
                <w:i/>
              </w:rPr>
              <w:t>:  Replace</w:t>
            </w:r>
            <w:proofErr w:type="gramEnd"/>
            <w:r w:rsidRPr="004A3F0D">
              <w:rPr>
                <w:b/>
                <w:i/>
              </w:rPr>
              <w:t xml:space="preserve"> the paragraph above with the following upon system implementation of the Real-Time Co-Optimization (RTC) project:]</w:t>
            </w:r>
          </w:p>
          <w:p w14:paraId="4B54B926" w14:textId="0B1EDD78" w:rsidR="007A5A39" w:rsidRPr="007A5A39" w:rsidRDefault="007A5A39" w:rsidP="007A5A39">
            <w:pPr>
              <w:spacing w:after="120"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r>
              <w:t xml:space="preserve"> and Energy Storage Resources (ESRs)</w:t>
            </w:r>
            <w:r w:rsidRPr="004A3F0D">
              <w:t xml:space="preserve">, as needed, to resolve security violations.  </w:t>
            </w:r>
            <w:proofErr w:type="gramStart"/>
            <w:r w:rsidRPr="004A3F0D">
              <w:t>With regard to</w:t>
            </w:r>
            <w:proofErr w:type="gramEnd"/>
            <w:r w:rsidRPr="004A3F0D">
              <w:t xml:space="preserve"> SCED operations, if a security violation on a constraint occurs, ERCOT will determine </w:t>
            </w:r>
            <w:proofErr w:type="gramStart"/>
            <w:r w:rsidRPr="004A3F0D">
              <w:t>whether or not</w:t>
            </w:r>
            <w:proofErr w:type="gramEnd"/>
            <w:r w:rsidRPr="004A3F0D">
              <w:t xml:space="preserve"> this constraint violation should be deemed to be irresolvable by online Generation Resource </w:t>
            </w:r>
            <w:r>
              <w:t>and ESR d</w:t>
            </w:r>
            <w:r w:rsidRPr="004A3F0D">
              <w:t xml:space="preserve">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w:t>
            </w:r>
            <w:r w:rsidRPr="004A3F0D">
              <w:lastRenderedPageBreak/>
              <w:t>the constraint resolvable by SCED.  Upon deeming the constraint resolvable by SCED, the Shadow Price Cap for the constraint shall be determined pursuant to Section 3.5.</w:t>
            </w:r>
          </w:p>
        </w:tc>
      </w:tr>
    </w:tbl>
    <w:p w14:paraId="5A857AAA" w14:textId="77777777" w:rsidR="004A3F0D" w:rsidRPr="004A3F0D" w:rsidRDefault="004A3F0D" w:rsidP="00D760DF">
      <w:pPr>
        <w:keepNext/>
        <w:tabs>
          <w:tab w:val="left" w:pos="1080"/>
        </w:tabs>
        <w:spacing w:before="480" w:after="240"/>
        <w:ind w:left="1080" w:hanging="1080"/>
        <w:outlineLvl w:val="2"/>
        <w:rPr>
          <w:b/>
          <w:bCs/>
          <w:i/>
          <w:szCs w:val="20"/>
          <w:lang w:val="x-none" w:eastAsia="x-none"/>
        </w:rPr>
      </w:pPr>
      <w:r w:rsidRPr="004A3F0D">
        <w:rPr>
          <w:b/>
          <w:bCs/>
          <w:i/>
          <w:szCs w:val="20"/>
          <w:lang w:val="x-none" w:eastAsia="x-none"/>
        </w:rPr>
        <w:lastRenderedPageBreak/>
        <w:t>3.6.1</w:t>
      </w:r>
      <w:r w:rsidRPr="004A3F0D">
        <w:rPr>
          <w:b/>
          <w:bCs/>
          <w:i/>
          <w:szCs w:val="20"/>
          <w:lang w:val="x-none" w:eastAsia="x-none"/>
        </w:rPr>
        <w:tab/>
        <w:t>Trigger for Modification of the Shadow Price Cap for a Constraint that is Consistently Irresolvable in SCED</w:t>
      </w:r>
      <w:bookmarkEnd w:id="36"/>
      <w:bookmarkEnd w:id="37"/>
      <w:bookmarkEnd w:id="38"/>
    </w:p>
    <w:p w14:paraId="4DBFA73F" w14:textId="2D784D05" w:rsidR="004A3F0D" w:rsidRPr="004A3F0D" w:rsidRDefault="004A3F0D" w:rsidP="004A3F0D">
      <w:pPr>
        <w:spacing w:after="120" w:line="276" w:lineRule="auto"/>
        <w:jc w:val="both"/>
      </w:pPr>
      <w:r w:rsidRPr="004A3F0D">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w:t>
      </w:r>
      <w:proofErr w:type="gramStart"/>
      <w:r w:rsidRPr="004A3F0D">
        <w:t>as a result of</w:t>
      </w:r>
      <w:proofErr w:type="gramEnd"/>
      <w:r w:rsidRPr="004A3F0D">
        <w:t xml:space="preserve"> SCED not resolving the </w:t>
      </w:r>
      <w:proofErr w:type="gramStart"/>
      <w:r w:rsidRPr="004A3F0D">
        <w:t>congestion,</w:t>
      </w:r>
      <w:proofErr w:type="gramEnd"/>
      <w:r w:rsidRPr="004A3F0D">
        <w:t xml:space="preserve"> shall be included:</w:t>
      </w:r>
    </w:p>
    <w:p w14:paraId="4C7FED69" w14:textId="77777777" w:rsidR="004A3F0D" w:rsidRPr="004A3F0D" w:rsidRDefault="004A3F0D" w:rsidP="004A3F0D">
      <w:pPr>
        <w:numPr>
          <w:ilvl w:val="0"/>
          <w:numId w:val="17"/>
        </w:numPr>
        <w:spacing w:line="276" w:lineRule="auto"/>
        <w:contextualSpacing/>
        <w:jc w:val="both"/>
      </w:pPr>
      <w:r w:rsidRPr="004A3F0D">
        <w:t xml:space="preserve">A constraint violation is not resolved by the SCED dispatch or overridden for more than two consecutive hours on more than 4 consecutive Operating </w:t>
      </w:r>
      <w:proofErr w:type="gramStart"/>
      <w:r w:rsidRPr="004A3F0D">
        <w:t>Days;</w:t>
      </w:r>
      <w:proofErr w:type="gramEnd"/>
      <w:r w:rsidRPr="004A3F0D">
        <w:t xml:space="preserve"> or</w:t>
      </w:r>
    </w:p>
    <w:p w14:paraId="62C3A098" w14:textId="22AC9949" w:rsidR="004A3F0D" w:rsidRPr="004A3F0D" w:rsidRDefault="004A3F0D" w:rsidP="004A3F0D">
      <w:pPr>
        <w:numPr>
          <w:ilvl w:val="0"/>
          <w:numId w:val="17"/>
        </w:numPr>
        <w:spacing w:line="276" w:lineRule="auto"/>
        <w:contextualSpacing/>
        <w:jc w:val="both"/>
      </w:pPr>
      <w:r w:rsidRPr="004A3F0D">
        <w:t>A constraint violation is not resolved by the SCED dispatch for more than a total of 20 hours in a rolling thirty</w:t>
      </w:r>
      <w:r w:rsidR="00A21176">
        <w:t>-</w:t>
      </w:r>
      <w:r w:rsidRPr="004A3F0D">
        <w:t>day period.</w:t>
      </w:r>
    </w:p>
    <w:p w14:paraId="05F4E40E" w14:textId="77777777" w:rsidR="004A3F0D" w:rsidRPr="004A3F0D" w:rsidRDefault="004A3F0D" w:rsidP="004A3F0D">
      <w:pPr>
        <w:spacing w:line="276" w:lineRule="auto"/>
        <w:contextualSpacing/>
        <w:jc w:val="both"/>
      </w:pPr>
    </w:p>
    <w:p w14:paraId="1EDD91BA" w14:textId="77777777" w:rsidR="004A3F0D" w:rsidRPr="004A3F0D" w:rsidRDefault="004A3F0D" w:rsidP="004A3F0D">
      <w:pPr>
        <w:spacing w:after="120" w:line="276" w:lineRule="auto"/>
        <w:contextualSpacing/>
        <w:jc w:val="both"/>
      </w:pPr>
      <w:r w:rsidRPr="004A3F0D">
        <w:t xml:space="preserve">On the Operating Day during which ERCOT deems a network transmission constraint to have met the </w:t>
      </w:r>
      <w:proofErr w:type="gramStart"/>
      <w:r w:rsidRPr="004A3F0D">
        <w:t>trigger</w:t>
      </w:r>
      <w:proofErr w:type="gramEnd"/>
      <w:r w:rsidRPr="004A3F0D">
        <w:t xml:space="preserve"> conditions, ERCOT shall identify the following Generation Resources:</w:t>
      </w:r>
    </w:p>
    <w:p w14:paraId="352C5F98" w14:textId="2A9C16A9" w:rsidR="004A3F0D" w:rsidRPr="004A3F0D" w:rsidRDefault="004A3F0D" w:rsidP="004A3F0D">
      <w:pPr>
        <w:numPr>
          <w:ilvl w:val="0"/>
          <w:numId w:val="17"/>
        </w:numPr>
        <w:spacing w:line="276" w:lineRule="auto"/>
        <w:contextualSpacing/>
        <w:jc w:val="both"/>
      </w:pPr>
      <w:r w:rsidRPr="004A3F0D">
        <w:t>The Generation Resource with the lowest absolute value of the negative shift factor impact on the violated constraint (this resource is referred as Generation Resource C in the Shadow Price Cap calculation below); and,</w:t>
      </w:r>
    </w:p>
    <w:p w14:paraId="025C0797" w14:textId="52C958E1" w:rsidR="004A3F0D" w:rsidRPr="004A3F0D" w:rsidRDefault="004A3F0D" w:rsidP="004A3F0D">
      <w:pPr>
        <w:numPr>
          <w:ilvl w:val="0"/>
          <w:numId w:val="17"/>
        </w:numPr>
        <w:spacing w:line="276" w:lineRule="auto"/>
        <w:contextualSpacing/>
        <w:jc w:val="both"/>
      </w:pPr>
      <w:r w:rsidRPr="004A3F0D">
        <w:t>The Generation Resource with the highest absolute value of the negative shift factor on the violated constraint (this resource is referred to as Generation Resource D in the designation of the net margin Settlement Point Price described below).</w:t>
      </w:r>
    </w:p>
    <w:p w14:paraId="1F9BD644"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051E9BB2"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B71FE02" w14:textId="77777777" w:rsidR="007A5A39" w:rsidRPr="004A3F0D" w:rsidRDefault="007A5A39" w:rsidP="0039253B">
            <w:pPr>
              <w:spacing w:before="120" w:after="240"/>
              <w:rPr>
                <w:b/>
                <w:i/>
              </w:rPr>
            </w:pPr>
            <w:r w:rsidRPr="004A3F0D">
              <w:rPr>
                <w:b/>
                <w:i/>
              </w:rPr>
              <w:t>[</w:t>
            </w:r>
            <w:r>
              <w:rPr>
                <w:b/>
                <w:i/>
              </w:rPr>
              <w:t>NPRR1246</w:t>
            </w:r>
            <w:proofErr w:type="gramStart"/>
            <w:r w:rsidRPr="004A3F0D">
              <w:rPr>
                <w:b/>
                <w:i/>
              </w:rPr>
              <w:t>:  Replace</w:t>
            </w:r>
            <w:proofErr w:type="gramEnd"/>
            <w:r w:rsidRPr="004A3F0D">
              <w:rPr>
                <w:b/>
                <w:i/>
              </w:rPr>
              <w:t xml:space="preserve"> the paragraph above with the following upon system implementation of the Real-Time Co-Optimization (RTC) project:]</w:t>
            </w:r>
          </w:p>
          <w:p w14:paraId="23B0D590" w14:textId="77777777" w:rsidR="007A5A39" w:rsidRPr="004A3F0D" w:rsidRDefault="007A5A39" w:rsidP="007A5A39">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r>
              <w:t xml:space="preserve"> and/or ESRs</w:t>
            </w:r>
            <w:r w:rsidRPr="004A3F0D">
              <w:t>:</w:t>
            </w:r>
          </w:p>
          <w:p w14:paraId="51FDC124" w14:textId="01337C25" w:rsidR="007A5A39" w:rsidRPr="004A3F0D" w:rsidRDefault="007A5A39" w:rsidP="007A5A39">
            <w:pPr>
              <w:spacing w:line="276" w:lineRule="auto"/>
              <w:ind w:left="768" w:hanging="450"/>
              <w:contextualSpacing/>
              <w:jc w:val="both"/>
            </w:pPr>
            <w:r>
              <w:t>C</w:t>
            </w:r>
            <w:proofErr w:type="gramStart"/>
            <w:r>
              <w:t>.</w:t>
            </w:r>
            <w:r w:rsidRPr="004A3F0D">
              <w:rPr>
                <w:b/>
                <w:bCs/>
                <w:i/>
                <w:szCs w:val="20"/>
                <w:lang w:val="x-none" w:eastAsia="x-none"/>
              </w:rPr>
              <w:t xml:space="preserve"> </w:t>
            </w:r>
            <w:r w:rsidRPr="004A3F0D">
              <w:rPr>
                <w:b/>
                <w:bCs/>
                <w:i/>
                <w:szCs w:val="20"/>
                <w:lang w:val="x-none" w:eastAsia="x-none"/>
              </w:rPr>
              <w:tab/>
            </w:r>
            <w:r w:rsidRPr="004A3F0D">
              <w:t>The</w:t>
            </w:r>
            <w:proofErr w:type="gramEnd"/>
            <w:r w:rsidRPr="004A3F0D">
              <w:t xml:space="preserve"> Generation Resource </w:t>
            </w:r>
            <w:r>
              <w:t xml:space="preserve">or ESR </w:t>
            </w:r>
            <w:r w:rsidRPr="004A3F0D">
              <w:t>with the lowest absolute value of the negative shift factor impact on the violated constraint (this resource is referred as Resource C in the Shadow Price Cap calculation below); and,</w:t>
            </w:r>
          </w:p>
          <w:p w14:paraId="2F2A4ED2" w14:textId="3CB58CFA" w:rsidR="007A5A39" w:rsidRPr="007A5A39" w:rsidRDefault="007A5A39" w:rsidP="007A5A39">
            <w:pPr>
              <w:spacing w:line="276" w:lineRule="auto"/>
              <w:ind w:left="768" w:hanging="450"/>
              <w:contextualSpacing/>
              <w:jc w:val="both"/>
            </w:pPr>
            <w:r>
              <w:t>D.</w:t>
            </w:r>
            <w:r w:rsidRPr="004A3F0D">
              <w:rPr>
                <w:b/>
                <w:bCs/>
                <w:i/>
                <w:szCs w:val="20"/>
                <w:lang w:val="x-none" w:eastAsia="x-none"/>
              </w:rPr>
              <w:tab/>
            </w:r>
            <w:r w:rsidRPr="004A3F0D">
              <w:t xml:space="preserve">The Generation Resource </w:t>
            </w:r>
            <w:r>
              <w:t xml:space="preserve">or ESR </w:t>
            </w:r>
            <w:r w:rsidRPr="004A3F0D">
              <w:t>with the highest absolute value of the negative shift factor on the violated constraint (this resource is referred to as Resource D in the designation of the net margin Settlement Point Price described below).</w:t>
            </w:r>
          </w:p>
        </w:tc>
      </w:tr>
    </w:tbl>
    <w:p w14:paraId="3877C134" w14:textId="77777777" w:rsidR="004A3F0D" w:rsidRPr="004A3F0D" w:rsidRDefault="004A3F0D" w:rsidP="00D760DF">
      <w:pPr>
        <w:spacing w:before="240" w:line="276" w:lineRule="auto"/>
        <w:jc w:val="both"/>
      </w:pPr>
      <w:r w:rsidRPr="004A3F0D">
        <w:lastRenderedPageBreak/>
        <w:t xml:space="preserve">When determining Generation Resources C and D above, ERCOT shall ignore all Generation Resources that have a shift factor with an absolute value of less than 0.02 impact on the irresolvable constraint.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31634196"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5ED7B791" w14:textId="77777777" w:rsidR="007A5A39" w:rsidRPr="004A3F0D" w:rsidRDefault="007A5A39" w:rsidP="0039253B">
            <w:pPr>
              <w:spacing w:before="120" w:after="240"/>
              <w:rPr>
                <w:b/>
                <w:i/>
              </w:rPr>
            </w:pPr>
            <w:bookmarkStart w:id="39" w:name="_Toc301874770"/>
            <w:bookmarkStart w:id="40" w:name="_Toc302383752"/>
            <w:bookmarkStart w:id="41" w:name="_Toc384823709"/>
            <w:r w:rsidRPr="004A3F0D">
              <w:rPr>
                <w:b/>
                <w:i/>
              </w:rPr>
              <w:t>[</w:t>
            </w:r>
            <w:r>
              <w:rPr>
                <w:b/>
                <w:i/>
              </w:rPr>
              <w:t>NPRR1246</w:t>
            </w:r>
            <w:proofErr w:type="gramStart"/>
            <w:r w:rsidRPr="004A3F0D">
              <w:rPr>
                <w:b/>
                <w:i/>
              </w:rPr>
              <w:t>:  Replace</w:t>
            </w:r>
            <w:proofErr w:type="gramEnd"/>
            <w:r w:rsidRPr="004A3F0D">
              <w:rPr>
                <w:b/>
                <w:i/>
              </w:rPr>
              <w:t xml:space="preserve"> the paragraph above with the following upon system implementation of the Real-Time Co-Optimization (RTC) project:]</w:t>
            </w:r>
          </w:p>
          <w:p w14:paraId="143787D9" w14:textId="44F4F22E" w:rsidR="007A5A39" w:rsidRPr="007A5A39" w:rsidRDefault="007A5A39" w:rsidP="007A5A39">
            <w:pPr>
              <w:spacing w:after="120" w:line="276" w:lineRule="auto"/>
              <w:jc w:val="both"/>
            </w:pPr>
            <w:r w:rsidRPr="004A3F0D">
              <w:t>When determining Resources C and D above, ERCOT shall ignore all Generation Resources</w:t>
            </w:r>
            <w:r>
              <w:t xml:space="preserve"> and ESRs</w:t>
            </w:r>
            <w:r w:rsidRPr="004A3F0D">
              <w:t xml:space="preserve"> that have a shift factor with an absolute value of less than 0.02 impact on the irresolvable constraint.</w:t>
            </w:r>
          </w:p>
        </w:tc>
      </w:tr>
    </w:tbl>
    <w:p w14:paraId="653BB1D8" w14:textId="77777777" w:rsidR="004A3F0D" w:rsidRPr="004A3F0D" w:rsidRDefault="004A3F0D" w:rsidP="00D760DF">
      <w:pPr>
        <w:keepNext/>
        <w:tabs>
          <w:tab w:val="left" w:pos="1080"/>
        </w:tabs>
        <w:spacing w:before="480" w:after="240"/>
        <w:ind w:left="1080" w:hanging="1080"/>
        <w:outlineLvl w:val="2"/>
        <w:rPr>
          <w:b/>
          <w:bCs/>
          <w:i/>
          <w:szCs w:val="20"/>
          <w:lang w:val="x-none" w:eastAsia="x-none"/>
        </w:rPr>
      </w:pPr>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39"/>
      <w:bookmarkEnd w:id="40"/>
      <w:bookmarkEnd w:id="41"/>
      <w:r w:rsidRPr="004A3F0D">
        <w:rPr>
          <w:b/>
          <w:bCs/>
          <w:i/>
          <w:szCs w:val="20"/>
          <w:lang w:val="x-none" w:eastAsia="x-none"/>
        </w:rPr>
        <w:t xml:space="preserve"> </w:t>
      </w:r>
    </w:p>
    <w:p w14:paraId="3E229006" w14:textId="5EE27843" w:rsidR="004A3F0D" w:rsidRDefault="004A3F0D" w:rsidP="004A3F0D">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5459FBDF" w14:textId="77777777" w:rsidR="00421AF3" w:rsidRPr="004A3F0D" w:rsidRDefault="00421AF3" w:rsidP="004A3F0D">
      <w:pPr>
        <w:spacing w:line="276" w:lineRule="auto"/>
        <w:jc w:val="both"/>
      </w:pPr>
    </w:p>
    <w:p w14:paraId="4EFC06E0" w14:textId="6435864C" w:rsidR="004A3F0D" w:rsidRPr="004A3F0D" w:rsidRDefault="004A3F0D" w:rsidP="004A3F0D">
      <w:pPr>
        <w:spacing w:after="120" w:line="276" w:lineRule="auto"/>
        <w:jc w:val="both"/>
      </w:pPr>
      <w:r w:rsidRPr="004A3F0D">
        <w:t>The Shadow Price Cap on the constraint that has met the trigger conditions described in Section 3.6.1, will be set to the minimum of E or F as follows:</w:t>
      </w:r>
    </w:p>
    <w:p w14:paraId="35A0B144" w14:textId="3012AD34" w:rsidR="004A3F0D" w:rsidRPr="004A3F0D" w:rsidRDefault="004A3F0D" w:rsidP="002C4FDD">
      <w:pPr>
        <w:numPr>
          <w:ilvl w:val="0"/>
          <w:numId w:val="17"/>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70BD5B23" w14:textId="21AC6533" w:rsidR="004A3F0D" w:rsidRPr="004A3F0D" w:rsidRDefault="004A3F0D" w:rsidP="002C4FDD">
      <w:pPr>
        <w:numPr>
          <w:ilvl w:val="0"/>
          <w:numId w:val="17"/>
        </w:numPr>
        <w:spacing w:line="276" w:lineRule="auto"/>
        <w:contextualSpacing/>
        <w:jc w:val="both"/>
      </w:pPr>
      <w:r w:rsidRPr="004A3F0D">
        <w:t xml:space="preserve">The Maximum of </w:t>
      </w:r>
      <w:proofErr w:type="gramStart"/>
      <w:r w:rsidRPr="004A3F0D">
        <w:t>the either</w:t>
      </w:r>
      <w:proofErr w:type="gramEnd"/>
      <w:r w:rsidRPr="004A3F0D">
        <w:t xml:space="preserve"> the largest value of the Mitigated Offer Cap </w:t>
      </w:r>
      <w:r w:rsidR="0057305F">
        <w:t xml:space="preserve">(MOC) </w:t>
      </w:r>
      <w:r w:rsidRPr="004A3F0D">
        <w:t xml:space="preserve">for Generation Resource C, as determined above, </w:t>
      </w:r>
      <w:proofErr w:type="gramStart"/>
      <w:r w:rsidRPr="004A3F0D">
        <w:t>divided</w:t>
      </w:r>
      <w:proofErr w:type="gramEnd"/>
      <w:r w:rsidRPr="004A3F0D">
        <w:t xml:space="preserve"> by the absolute value of its shift factor impact on the constraint or</w:t>
      </w:r>
      <w:r w:rsidRPr="004A3F0D">
        <w:rPr>
          <w:b/>
        </w:rPr>
        <w:t xml:space="preserve"> </w:t>
      </w:r>
      <w:r w:rsidRPr="004A3F0D">
        <w:t>$2000 per MW.</w:t>
      </w:r>
    </w:p>
    <w:p w14:paraId="2B5E3AF6"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4FF5CC8B"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3A29B2BC" w14:textId="453C91C2" w:rsidR="002C4FDD" w:rsidRPr="004A3F0D" w:rsidRDefault="002C4FDD" w:rsidP="0039253B">
            <w:pPr>
              <w:spacing w:before="120" w:after="240"/>
              <w:rPr>
                <w:b/>
                <w:i/>
              </w:rPr>
            </w:pPr>
            <w:r w:rsidRPr="004A3F0D">
              <w:rPr>
                <w:b/>
                <w:i/>
              </w:rPr>
              <w:t>[</w:t>
            </w:r>
            <w:r>
              <w:rPr>
                <w:b/>
                <w:i/>
              </w:rPr>
              <w:t>NPRR1246</w:t>
            </w:r>
            <w:proofErr w:type="gramStart"/>
            <w:r w:rsidRPr="004A3F0D">
              <w:rPr>
                <w:b/>
                <w:i/>
              </w:rPr>
              <w:t>:  Replace</w:t>
            </w:r>
            <w:proofErr w:type="gramEnd"/>
            <w:r w:rsidRPr="004A3F0D">
              <w:rPr>
                <w:b/>
                <w:i/>
              </w:rPr>
              <w:t xml:space="preserve"> paragraph </w:t>
            </w:r>
            <w:r>
              <w:rPr>
                <w:b/>
                <w:i/>
              </w:rPr>
              <w:t xml:space="preserve">(F) </w:t>
            </w:r>
            <w:r w:rsidRPr="004A3F0D">
              <w:rPr>
                <w:b/>
                <w:i/>
              </w:rPr>
              <w:t>above with the following upon system implementation of the Real-Time Co-Optimization (RTC) project:]</w:t>
            </w:r>
          </w:p>
          <w:p w14:paraId="6CBAA917" w14:textId="604CF3CC" w:rsidR="002C4FDD" w:rsidRPr="007A5A39" w:rsidRDefault="002C4FDD" w:rsidP="002C4FDD">
            <w:pPr>
              <w:numPr>
                <w:ilvl w:val="0"/>
                <w:numId w:val="34"/>
              </w:numPr>
              <w:spacing w:after="120" w:line="276" w:lineRule="auto"/>
              <w:contextualSpacing/>
              <w:jc w:val="both"/>
            </w:pPr>
            <w:r w:rsidRPr="004A3F0D">
              <w:t xml:space="preserve">The Maximum of the either the largest value of the Mitigated Offer Cap </w:t>
            </w:r>
            <w:r>
              <w:t xml:space="preserve">(MOC) </w:t>
            </w:r>
            <w:r w:rsidRPr="004A3F0D">
              <w:t>for Resource C, as determined above, divided by the absolute value of its shift factor impact on the constraint or</w:t>
            </w:r>
            <w:r w:rsidRPr="004A3F0D">
              <w:rPr>
                <w:b/>
              </w:rPr>
              <w:t xml:space="preserve"> </w:t>
            </w:r>
            <w:r w:rsidRPr="004A3F0D">
              <w:t>$2000 per MW.</w:t>
            </w:r>
          </w:p>
        </w:tc>
      </w:tr>
    </w:tbl>
    <w:p w14:paraId="5908C2E9" w14:textId="0FF6488D" w:rsidR="004A3F0D" w:rsidRPr="004A3F0D" w:rsidRDefault="004A3F0D" w:rsidP="00D760DF">
      <w:pPr>
        <w:spacing w:before="240"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402A52CA" w14:textId="77777777" w:rsidR="004A3F0D" w:rsidRPr="004A3F0D" w:rsidRDefault="004A3F0D" w:rsidP="004A3F0D">
      <w:pPr>
        <w:spacing w:line="276" w:lineRule="auto"/>
        <w:jc w:val="both"/>
      </w:pPr>
      <w:r w:rsidRPr="004A3F0D">
        <w:t xml:space="preserve">  </w:t>
      </w:r>
    </w:p>
    <w:p w14:paraId="32B6E9AC" w14:textId="49E71A1A" w:rsidR="004A3F0D" w:rsidRPr="004A3F0D" w:rsidRDefault="004A3F0D" w:rsidP="004A3F0D">
      <w:pPr>
        <w:spacing w:after="120" w:line="276" w:lineRule="auto"/>
        <w:jc w:val="both"/>
      </w:pPr>
      <w:r w:rsidRPr="004A3F0D">
        <w:lastRenderedPageBreak/>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2E2F409B" w14:textId="41E1466A" w:rsidR="004A3F0D" w:rsidRPr="004A3F0D" w:rsidRDefault="004A3F0D" w:rsidP="004A3F0D">
      <w:pPr>
        <w:numPr>
          <w:ilvl w:val="0"/>
          <w:numId w:val="27"/>
        </w:numPr>
        <w:spacing w:line="276" w:lineRule="auto"/>
        <w:jc w:val="both"/>
      </w:pPr>
      <w:r w:rsidRPr="004A3F0D">
        <w:t xml:space="preserve">The Maximum of either the largest value of the </w:t>
      </w:r>
      <w:r w:rsidR="0057305F">
        <w:t>MOC</w:t>
      </w:r>
      <w:r w:rsidRPr="004A3F0D">
        <w:t xml:space="preserve"> for Generation 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65CE3AF8"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1AD0ABFC"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6CCDA1DA" w14:textId="68D3009D" w:rsidR="002C4FDD" w:rsidRPr="004A3F0D" w:rsidRDefault="002C4FDD" w:rsidP="0039253B">
            <w:pPr>
              <w:spacing w:before="120" w:after="240"/>
              <w:rPr>
                <w:b/>
                <w:i/>
              </w:rPr>
            </w:pPr>
            <w:bookmarkStart w:id="42" w:name="_Hlk193143891"/>
            <w:r w:rsidRPr="004A3F0D">
              <w:rPr>
                <w:b/>
                <w:i/>
              </w:rPr>
              <w:t>[</w:t>
            </w:r>
            <w:r>
              <w:rPr>
                <w:b/>
                <w:i/>
              </w:rPr>
              <w:t>NPRR1246</w:t>
            </w:r>
            <w:proofErr w:type="gramStart"/>
            <w:r w:rsidRPr="004A3F0D">
              <w:rPr>
                <w:b/>
                <w:i/>
              </w:rPr>
              <w:t>:  Replace</w:t>
            </w:r>
            <w:proofErr w:type="gramEnd"/>
            <w:r w:rsidRPr="004A3F0D">
              <w:rPr>
                <w:b/>
                <w:i/>
              </w:rPr>
              <w:t xml:space="preserve"> paragraph </w:t>
            </w:r>
            <w:r>
              <w:rPr>
                <w:b/>
                <w:i/>
              </w:rPr>
              <w:t xml:space="preserve">(G) </w:t>
            </w:r>
            <w:r w:rsidRPr="004A3F0D">
              <w:rPr>
                <w:b/>
                <w:i/>
              </w:rPr>
              <w:t>above with the following upon system implementation of the Real-Time Co-Optimization (RTC) project:]</w:t>
            </w:r>
          </w:p>
          <w:p w14:paraId="27C7107F" w14:textId="40F54B9D" w:rsidR="002C4FDD" w:rsidRPr="007A5A39" w:rsidRDefault="002C4FDD" w:rsidP="002C4FDD">
            <w:pPr>
              <w:numPr>
                <w:ilvl w:val="0"/>
                <w:numId w:val="36"/>
              </w:numPr>
              <w:spacing w:line="276" w:lineRule="auto"/>
              <w:jc w:val="both"/>
            </w:pPr>
            <w:r w:rsidRPr="004A3F0D">
              <w:t xml:space="preserve">The Maximum of either the largest value of the </w:t>
            </w:r>
            <w:r>
              <w:t>MOC</w:t>
            </w:r>
            <w:r w:rsidRPr="004A3F0D">
              <w:t xml:space="preserve"> for Resource C, as determined above, </w:t>
            </w:r>
            <w:proofErr w:type="gramStart"/>
            <w:r w:rsidRPr="004A3F0D">
              <w:t>divided</w:t>
            </w:r>
            <w:proofErr w:type="gramEnd"/>
            <w:r w:rsidRPr="004A3F0D">
              <w:t xml:space="preserve"> by the absolute value of its shift factor on the </w:t>
            </w:r>
            <w:proofErr w:type="gramStart"/>
            <w:r w:rsidRPr="004A3F0D">
              <w:t>constraint</w:t>
            </w:r>
            <w:proofErr w:type="gramEnd"/>
            <w:r w:rsidRPr="004A3F0D">
              <w:t xml:space="preserve">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tc>
      </w:tr>
    </w:tbl>
    <w:bookmarkEnd w:id="42"/>
    <w:p w14:paraId="33B932EE" w14:textId="77777777" w:rsidR="004A3F0D" w:rsidRPr="004A3F0D" w:rsidRDefault="004A3F0D" w:rsidP="00D760DF">
      <w:pPr>
        <w:spacing w:before="240" w:after="120" w:line="276" w:lineRule="auto"/>
        <w:jc w:val="both"/>
      </w:pPr>
      <w:r w:rsidRPr="004A3F0D">
        <w:t>When a constraint meets the trigger condition described in Section 3.6.1 and accumulates a net margin that exceeds $95,000/MW as described in Section 3.6.2, ERCOT shall:</w:t>
      </w:r>
    </w:p>
    <w:p w14:paraId="62E3B172" w14:textId="77777777" w:rsidR="004A3F0D" w:rsidRPr="004A3F0D" w:rsidRDefault="004A3F0D" w:rsidP="004A3F0D">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41B4C36" w14:textId="56DE864E" w:rsidR="004A3F0D" w:rsidRPr="004A3F0D" w:rsidRDefault="004A3F0D" w:rsidP="004A3F0D">
      <w:pPr>
        <w:spacing w:line="276" w:lineRule="auto"/>
        <w:ind w:left="720" w:hanging="720"/>
        <w:jc w:val="both"/>
      </w:pPr>
      <w:r w:rsidRPr="004A3F0D">
        <w:t>2.</w:t>
      </w:r>
      <w:r w:rsidRPr="004A3F0D">
        <w:tab/>
        <w:t>As soon as practicable, but not more than thirty (30) days after the triggers are met, review and develop Remedial Action Plans (RAP</w:t>
      </w:r>
      <w:r w:rsidR="005F367A">
        <w:t>s</w:t>
      </w:r>
      <w:r w:rsidRPr="004A3F0D">
        <w:t>) or Temporary Outage Action Plans (TOAP</w:t>
      </w:r>
      <w:r w:rsidR="00C43C66">
        <w:t>s</w:t>
      </w:r>
      <w:r w:rsidRPr="004A3F0D">
        <w:t xml:space="preserve">) to mitigate congestion on the affected constraint(s), if feasible. </w:t>
      </w:r>
      <w:r w:rsidR="00C64800">
        <w:t xml:space="preserve"> </w:t>
      </w:r>
      <w:r w:rsidRPr="004A3F0D">
        <w:t>To the degree that a RAP or TOAP can be developed, ERCOT shall implement it through an Emergency Database Load, if necessary to avoid delay in addressing the congestion.</w:t>
      </w:r>
    </w:p>
    <w:p w14:paraId="36479FBD" w14:textId="77777777" w:rsidR="004A3F0D" w:rsidRPr="004A3F0D" w:rsidRDefault="004A3F0D" w:rsidP="004A3F0D">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74C7F39E" w14:textId="77777777" w:rsidR="004A3F0D" w:rsidRPr="004A3F0D" w:rsidRDefault="004A3F0D" w:rsidP="004A3F0D">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5D9EC0F" w14:textId="77777777" w:rsidR="004A3F0D" w:rsidRPr="004A3F0D" w:rsidRDefault="004A3F0D" w:rsidP="004A3F0D">
      <w:pPr>
        <w:spacing w:line="276" w:lineRule="auto"/>
        <w:jc w:val="both"/>
      </w:pPr>
    </w:p>
    <w:p w14:paraId="0441D870" w14:textId="6AC912AF" w:rsidR="004A3F0D" w:rsidRPr="004A3F0D" w:rsidRDefault="004A3F0D" w:rsidP="004A3F0D">
      <w:pPr>
        <w:spacing w:line="276" w:lineRule="auto"/>
        <w:jc w:val="both"/>
      </w:pPr>
      <w:r w:rsidRPr="004A3F0D">
        <w:t xml:space="preserve">Additionally, at the end of the calendar year, for all constraints that have a </w:t>
      </w:r>
      <w:r w:rsidR="000115A9">
        <w:t>S</w:t>
      </w:r>
      <w:r w:rsidRPr="004A3F0D">
        <w:t xml:space="preserve">hadow </w:t>
      </w:r>
      <w:r w:rsidR="000115A9">
        <w:t>P</w:t>
      </w:r>
      <w:r w:rsidRPr="004A3F0D">
        <w:t>rice cap set in accordance with this section, ERCOT will:</w:t>
      </w:r>
    </w:p>
    <w:p w14:paraId="6D19041F" w14:textId="77777777" w:rsidR="004A3F0D" w:rsidRPr="004A3F0D" w:rsidRDefault="004A3F0D" w:rsidP="004A3F0D">
      <w:pPr>
        <w:numPr>
          <w:ilvl w:val="0"/>
          <w:numId w:val="19"/>
        </w:numPr>
        <w:spacing w:line="276" w:lineRule="auto"/>
        <w:contextualSpacing/>
        <w:jc w:val="both"/>
      </w:pPr>
      <w:proofErr w:type="gramStart"/>
      <w:r w:rsidRPr="004A3F0D">
        <w:t>Again</w:t>
      </w:r>
      <w:proofErr w:type="gramEnd"/>
      <w:r w:rsidRPr="004A3F0D">
        <w:t xml:space="preserve"> determine Generation Resource C and D, as described in item C and D above;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0EBF1C5A"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2D8AA56" w14:textId="0CF5B368" w:rsidR="002C4FDD" w:rsidRPr="004A3F0D" w:rsidRDefault="002C4FDD" w:rsidP="0039253B">
            <w:pPr>
              <w:spacing w:before="120" w:after="240"/>
              <w:rPr>
                <w:b/>
                <w:i/>
              </w:rPr>
            </w:pPr>
            <w:r w:rsidRPr="004A3F0D">
              <w:rPr>
                <w:b/>
                <w:i/>
              </w:rPr>
              <w:t>[</w:t>
            </w:r>
            <w:r>
              <w:rPr>
                <w:b/>
                <w:i/>
              </w:rPr>
              <w:t>NPRR1246</w:t>
            </w:r>
            <w:proofErr w:type="gramStart"/>
            <w:r w:rsidRPr="004A3F0D">
              <w:rPr>
                <w:b/>
                <w:i/>
              </w:rPr>
              <w:t>:  Replace</w:t>
            </w:r>
            <w:proofErr w:type="gramEnd"/>
            <w:r>
              <w:rPr>
                <w:b/>
                <w:i/>
              </w:rPr>
              <w:t xml:space="preserve"> the</w:t>
            </w:r>
            <w:r w:rsidRPr="004A3F0D">
              <w:rPr>
                <w:b/>
                <w:i/>
              </w:rPr>
              <w:t xml:space="preserve"> paragraph</w:t>
            </w:r>
            <w:r>
              <w:rPr>
                <w:b/>
                <w:i/>
              </w:rPr>
              <w:t xml:space="preserve"> </w:t>
            </w:r>
            <w:r w:rsidRPr="004A3F0D">
              <w:rPr>
                <w:b/>
                <w:i/>
              </w:rPr>
              <w:t>above with the following upon system implementation of the Real-Time Co-Optimization (RTC) project:]</w:t>
            </w:r>
          </w:p>
          <w:p w14:paraId="4D0B48C2" w14:textId="6E3D52AD" w:rsidR="002C4FDD" w:rsidRPr="007A5A39" w:rsidRDefault="002C4FDD" w:rsidP="002C4FDD">
            <w:pPr>
              <w:numPr>
                <w:ilvl w:val="0"/>
                <w:numId w:val="19"/>
              </w:numPr>
              <w:spacing w:line="276" w:lineRule="auto"/>
              <w:contextualSpacing/>
              <w:jc w:val="both"/>
            </w:pPr>
            <w:proofErr w:type="gramStart"/>
            <w:r w:rsidRPr="004A3F0D">
              <w:t>Again</w:t>
            </w:r>
            <w:proofErr w:type="gramEnd"/>
            <w:r w:rsidRPr="004A3F0D">
              <w:t xml:space="preserve"> determine Resource C and D, as described in item C and D above; </w:t>
            </w:r>
            <w:proofErr w:type="gramStart"/>
            <w:r w:rsidRPr="004A3F0D">
              <w:t>and,</w:t>
            </w:r>
            <w:proofErr w:type="gramEnd"/>
          </w:p>
        </w:tc>
      </w:tr>
    </w:tbl>
    <w:p w14:paraId="73C00561" w14:textId="18CA1F8F" w:rsidR="004A3F0D" w:rsidRPr="004A3F0D" w:rsidRDefault="004A3F0D" w:rsidP="002C4FDD">
      <w:pPr>
        <w:numPr>
          <w:ilvl w:val="0"/>
          <w:numId w:val="19"/>
        </w:numPr>
        <w:spacing w:before="240" w:line="276" w:lineRule="auto"/>
        <w:jc w:val="both"/>
      </w:pPr>
      <w:r w:rsidRPr="004A3F0D">
        <w:t xml:space="preserve">Reset the Shadow Price Cap for each of the SCED irresolvable constraints to the minimum of E or F above for that constraint.  These changes shall </w:t>
      </w:r>
      <w:proofErr w:type="gramStart"/>
      <w:r w:rsidRPr="004A3F0D">
        <w:t>be become</w:t>
      </w:r>
      <w:proofErr w:type="gramEnd"/>
      <w:r w:rsidRPr="004A3F0D">
        <w:t xml:space="preserve"> effective in January of </w:t>
      </w:r>
      <w:proofErr w:type="gramStart"/>
      <w:r w:rsidRPr="004A3F0D">
        <w:t>the next</w:t>
      </w:r>
      <w:proofErr w:type="gramEnd"/>
      <w:r w:rsidRPr="004A3F0D">
        <w:t xml:space="preserve"> year.</w:t>
      </w:r>
    </w:p>
    <w:p w14:paraId="289B5EA3" w14:textId="596A474E" w:rsidR="004A3F0D" w:rsidRPr="004A3F0D" w:rsidRDefault="004A3F0D" w:rsidP="004A3F0D">
      <w:pPr>
        <w:numPr>
          <w:ilvl w:val="0"/>
          <w:numId w:val="19"/>
        </w:numPr>
        <w:spacing w:line="276" w:lineRule="auto"/>
        <w:contextualSpacing/>
        <w:jc w:val="both"/>
      </w:pPr>
      <w:r w:rsidRPr="004A3F0D">
        <w:t>Reset the Shadow Price Cap for each constraint determined to be resolvable by SCED to the appropriate generic value as defined in Section 3.5.</w:t>
      </w:r>
    </w:p>
    <w:p w14:paraId="6B8A6B8E" w14:textId="77777777" w:rsidR="004A3F0D" w:rsidRPr="004A3F0D" w:rsidRDefault="004A3F0D" w:rsidP="004A3F0D">
      <w:pPr>
        <w:spacing w:line="276" w:lineRule="auto"/>
        <w:contextualSpacing/>
        <w:jc w:val="both"/>
      </w:pPr>
    </w:p>
    <w:p w14:paraId="384D0658" w14:textId="3FA8BDB7" w:rsidR="004A3F0D" w:rsidRPr="004A3F0D" w:rsidRDefault="004A3F0D" w:rsidP="004A3F0D">
      <w:pPr>
        <w:spacing w:line="276" w:lineRule="auto"/>
        <w:contextualSpacing/>
        <w:jc w:val="both"/>
      </w:pPr>
      <w:r w:rsidRPr="004A3F0D">
        <w:t xml:space="preserve">The </w:t>
      </w:r>
      <w:r w:rsidR="00066A5D">
        <w:t>Independent Market Monitor (</w:t>
      </w:r>
      <w:r w:rsidRPr="004A3F0D">
        <w:t>IMM</w:t>
      </w:r>
      <w:r w:rsidR="00066A5D">
        <w:t>)</w:t>
      </w:r>
      <w:r w:rsidRPr="004A3F0D">
        <w:t xml:space="preserve"> may initiate re-evaluation of the maximum Shadow Price of the constraint if it is identified that the constraint can be resolvable.  This will reset the constraint net margin calculation.</w:t>
      </w:r>
    </w:p>
    <w:p w14:paraId="7DF93D33"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43" w:name="_Toc301874771"/>
      <w:bookmarkStart w:id="44" w:name="_Toc302383753"/>
      <w:bookmarkStart w:id="45" w:name="_Toc384823710"/>
      <w:r w:rsidRPr="004A3F0D">
        <w:rPr>
          <w:b/>
          <w:bCs/>
          <w:i/>
          <w:szCs w:val="20"/>
          <w:lang w:val="x-none" w:eastAsia="x-none"/>
        </w:rPr>
        <w:t>3.6.3</w:t>
      </w:r>
      <w:r w:rsidRPr="004A3F0D">
        <w:rPr>
          <w:b/>
          <w:bCs/>
          <w:i/>
          <w:szCs w:val="20"/>
          <w:lang w:val="x-none" w:eastAsia="x-none"/>
        </w:rPr>
        <w:tab/>
        <w:t>The Constraint Net Margin Calculation</w:t>
      </w:r>
      <w:bookmarkEnd w:id="43"/>
      <w:bookmarkEnd w:id="44"/>
      <w:r w:rsidRPr="004A3F0D">
        <w:rPr>
          <w:b/>
          <w:bCs/>
          <w:i/>
          <w:szCs w:val="20"/>
          <w:lang w:val="x-none" w:eastAsia="x-none"/>
        </w:rPr>
        <w:t xml:space="preserve"> for Constraints that Have Met the Trigger Conditions in Section 3.6.1</w:t>
      </w:r>
      <w:bookmarkEnd w:id="45"/>
    </w:p>
    <w:p w14:paraId="5DADC88F" w14:textId="77777777" w:rsidR="004A3F0D" w:rsidRPr="004A3F0D" w:rsidRDefault="004A3F0D" w:rsidP="004A3F0D">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6EF3F9AD" w14:textId="71AF2AD6" w:rsidR="004A3F0D" w:rsidRDefault="004A3F0D" w:rsidP="004A3F0D">
      <w:pPr>
        <w:numPr>
          <w:ilvl w:val="0"/>
          <w:numId w:val="18"/>
        </w:numPr>
        <w:spacing w:line="276" w:lineRule="auto"/>
        <w:ind w:left="720"/>
        <w:contextualSpacing/>
        <w:jc w:val="both"/>
      </w:pPr>
      <w:r w:rsidRPr="004A3F0D">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w:t>
      </w:r>
      <w:r w:rsidR="000A11F5">
        <w:t xml:space="preserve">ettlement </w:t>
      </w:r>
      <w:r w:rsidRPr="004A3F0D">
        <w:t>P</w:t>
      </w:r>
      <w:r w:rsidR="000A11F5">
        <w:t xml:space="preserve">oint </w:t>
      </w:r>
      <w:r w:rsidRPr="004A3F0D">
        <w:t>P</w:t>
      </w:r>
      <w:r w:rsidR="000A11F5">
        <w:t>rice</w:t>
      </w:r>
      <w:r w:rsidRPr="004A3F0D">
        <w:t>.  This S</w:t>
      </w:r>
      <w:r w:rsidR="000A11F5">
        <w:t xml:space="preserve">ettlement </w:t>
      </w:r>
      <w:r w:rsidRPr="004A3F0D">
        <w:t>P</w:t>
      </w:r>
      <w:r w:rsidR="000A11F5">
        <w:t xml:space="preserve">oint </w:t>
      </w:r>
      <w:r w:rsidRPr="004A3F0D">
        <w:t>P</w:t>
      </w:r>
      <w:r w:rsidR="000A11F5">
        <w:t>rice</w:t>
      </w:r>
      <w:r w:rsidRPr="004A3F0D">
        <w:t xml:space="preserve"> is unique to each SCED irresolvable constraint.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56BC5646"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79DBE95E" w14:textId="098CF1A2" w:rsidR="002C4FDD" w:rsidRPr="004A3F0D" w:rsidRDefault="002C4FDD" w:rsidP="0039253B">
            <w:pPr>
              <w:spacing w:before="120" w:after="240"/>
              <w:rPr>
                <w:b/>
                <w:i/>
              </w:rPr>
            </w:pPr>
            <w:r w:rsidRPr="004A3F0D">
              <w:rPr>
                <w:b/>
                <w:i/>
              </w:rPr>
              <w:t>[</w:t>
            </w:r>
            <w:r>
              <w:rPr>
                <w:b/>
                <w:i/>
              </w:rPr>
              <w:t>NPRR1246</w:t>
            </w:r>
            <w:proofErr w:type="gramStart"/>
            <w:r w:rsidRPr="004A3F0D">
              <w:rPr>
                <w:b/>
                <w:i/>
              </w:rPr>
              <w:t>:  Replace</w:t>
            </w:r>
            <w:proofErr w:type="gramEnd"/>
            <w:r>
              <w:rPr>
                <w:b/>
                <w:i/>
              </w:rPr>
              <w:t xml:space="preserve"> </w:t>
            </w:r>
            <w:r w:rsidRPr="004A3F0D">
              <w:rPr>
                <w:b/>
                <w:i/>
              </w:rPr>
              <w:t>paragraph</w:t>
            </w:r>
            <w:r>
              <w:rPr>
                <w:b/>
                <w:i/>
              </w:rPr>
              <w:t xml:space="preserve"> (1) </w:t>
            </w:r>
            <w:r w:rsidRPr="004A3F0D">
              <w:rPr>
                <w:b/>
                <w:i/>
              </w:rPr>
              <w:t>above with the following upon system implementation of the Real-Time Co-Optimization (RTC) project:]</w:t>
            </w:r>
          </w:p>
          <w:p w14:paraId="0494ACF8" w14:textId="511D5E70" w:rsidR="002C4FDD" w:rsidRPr="007A5A39" w:rsidRDefault="002C4FDD" w:rsidP="002C4FDD">
            <w:pPr>
              <w:numPr>
                <w:ilvl w:val="0"/>
                <w:numId w:val="38"/>
              </w:numPr>
              <w:spacing w:line="276" w:lineRule="auto"/>
              <w:contextualSpacing/>
              <w:jc w:val="both"/>
            </w:pPr>
            <w:r w:rsidRPr="004A3F0D">
              <w:t xml:space="preserve">The Settlement Point Price at the Resource Node for Resource D (as determined for each SCED irresolvable constraint in Section 3.6.2, Methodology for Setting the Constraint Shadow </w:t>
            </w:r>
            <w:proofErr w:type="gramStart"/>
            <w:r w:rsidRPr="004A3F0D">
              <w:t>Price Cap</w:t>
            </w:r>
            <w:proofErr w:type="gramEnd"/>
            <w:r w:rsidRPr="004A3F0D">
              <w:t xml:space="preserve">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tc>
      </w:tr>
    </w:tbl>
    <w:p w14:paraId="7BACE273" w14:textId="77777777" w:rsidR="002C4FDD" w:rsidRPr="004A3F0D" w:rsidRDefault="002C4FDD" w:rsidP="002C4FDD">
      <w:pPr>
        <w:spacing w:line="276" w:lineRule="auto"/>
        <w:ind w:left="720"/>
        <w:contextualSpacing/>
        <w:jc w:val="both"/>
      </w:pPr>
    </w:p>
    <w:p w14:paraId="20BE58FC" w14:textId="32AE5A3E" w:rsidR="004A3F0D" w:rsidRPr="004A3F0D" w:rsidRDefault="004A3F0D" w:rsidP="004A3F0D">
      <w:pPr>
        <w:numPr>
          <w:ilvl w:val="0"/>
          <w:numId w:val="18"/>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rsidR="000A11F5">
        <w:t xml:space="preserve">ettlement </w:t>
      </w:r>
      <w:r w:rsidRPr="004A3F0D">
        <w:lastRenderedPageBreak/>
        <w:t>P</w:t>
      </w:r>
      <w:r w:rsidR="000A11F5">
        <w:t xml:space="preserve">oint </w:t>
      </w:r>
      <w:r w:rsidRPr="004A3F0D">
        <w:t>P</w:t>
      </w:r>
      <w:r w:rsidR="000A11F5">
        <w:t>rice</w:t>
      </w:r>
      <w:r w:rsidRPr="004A3F0D">
        <w:t xml:space="preserve"> – the POC) for all Real</w:t>
      </w:r>
      <w:r w:rsidR="00892EDD">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1688E31" w14:textId="214D9355" w:rsidR="004A3F0D" w:rsidRPr="004A3F0D" w:rsidRDefault="004A3F0D" w:rsidP="004A3F0D">
      <w:pPr>
        <w:numPr>
          <w:ilvl w:val="0"/>
          <w:numId w:val="18"/>
        </w:numPr>
        <w:spacing w:line="276" w:lineRule="auto"/>
        <w:ind w:left="720"/>
        <w:contextualSpacing/>
        <w:jc w:val="both"/>
      </w:pPr>
      <w:r w:rsidRPr="004A3F0D">
        <w:t xml:space="preserve">The Proxy Operating Cost (POC) in $/MWh used in step 2 for each of these constraints equals 10 times the Fuel Index Price </w:t>
      </w:r>
      <w:r w:rsidR="00F77AA4">
        <w:t xml:space="preserve">(FIP) </w:t>
      </w:r>
      <w:r w:rsidRPr="004A3F0D">
        <w:t xml:space="preserve">as defined in Section 2, Definitions and Acronyms, for the Business Day </w:t>
      </w:r>
      <w:proofErr w:type="gramStart"/>
      <w:r w:rsidRPr="004A3F0D">
        <w:t>previous to</w:t>
      </w:r>
      <w:proofErr w:type="gramEnd"/>
      <w:r w:rsidRPr="004A3F0D">
        <w:t xml:space="preserve"> the current Operating Day.</w:t>
      </w:r>
    </w:p>
    <w:p w14:paraId="6323D50D" w14:textId="77777777" w:rsidR="004A3F0D" w:rsidRPr="004A3F0D" w:rsidRDefault="004A3F0D" w:rsidP="004A3F0D">
      <w:pPr>
        <w:numPr>
          <w:ilvl w:val="0"/>
          <w:numId w:val="18"/>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75391623" w14:textId="77777777" w:rsidR="00933368" w:rsidRPr="00AB055A" w:rsidRDefault="00933368" w:rsidP="00933368">
      <w:pPr>
        <w:keepNext/>
        <w:tabs>
          <w:tab w:val="left" w:pos="900"/>
        </w:tabs>
        <w:spacing w:before="240" w:after="240"/>
        <w:ind w:left="900" w:hanging="900"/>
        <w:outlineLvl w:val="1"/>
        <w:rPr>
          <w:b/>
          <w:szCs w:val="20"/>
        </w:rPr>
      </w:pPr>
      <w:r w:rsidRPr="00AB055A">
        <w:rPr>
          <w:b/>
          <w:szCs w:val="20"/>
        </w:rPr>
        <w:t>3.7</w:t>
      </w:r>
      <w:r w:rsidRPr="00AB055A">
        <w:rPr>
          <w:b/>
          <w:szCs w:val="20"/>
        </w:rPr>
        <w:tab/>
        <w:t>Methodology for Setting Transmission Shadow Price Caps for an IROL in SCED</w:t>
      </w:r>
    </w:p>
    <w:p w14:paraId="2A1330DB" w14:textId="711F75C4" w:rsidR="00933368" w:rsidRPr="00AB055A" w:rsidRDefault="00933368" w:rsidP="00933368">
      <w:pPr>
        <w:spacing w:line="276" w:lineRule="auto"/>
        <w:jc w:val="both"/>
      </w:pPr>
      <w:r w:rsidRPr="00AB055A">
        <w:t xml:space="preserve">Upon implementation of an </w:t>
      </w:r>
      <w:r w:rsidR="0038515C" w:rsidRPr="0038515C">
        <w:t>Interconnection Reliability Operating Limit</w:t>
      </w:r>
      <w:r w:rsidR="0038515C">
        <w:t xml:space="preserve"> (</w:t>
      </w:r>
      <w:r w:rsidRPr="00AB055A">
        <w:t>IROL</w:t>
      </w:r>
      <w:r w:rsidR="0038515C">
        <w:t>)</w:t>
      </w:r>
      <w:r w:rsidRPr="00AB055A">
        <w:t xml:space="preserve">, the shadow price cap of an IROL shall be set by ERCOT to A, below. </w:t>
      </w:r>
      <w:r w:rsidR="000208C5">
        <w:t xml:space="preserve"> </w:t>
      </w:r>
      <w:r w:rsidRPr="00AB055A">
        <w:t>If ERCOT, in its sole discretion, determines that A, below, is insufficient for SCED to manage an IROL, ERCOT shall use B, below, to determine the shadow price cap:</w:t>
      </w:r>
    </w:p>
    <w:p w14:paraId="3D460A04" w14:textId="2ED4D667" w:rsidR="00933368" w:rsidRPr="00AB055A" w:rsidRDefault="00933368" w:rsidP="00933368">
      <w:pPr>
        <w:spacing w:line="276" w:lineRule="auto"/>
        <w:jc w:val="both"/>
      </w:pPr>
      <w:bookmarkStart w:id="46" w:name="_Hlk196894928"/>
    </w:p>
    <w:bookmarkEnd w:id="46"/>
    <w:p w14:paraId="42FB07BB" w14:textId="77777777" w:rsidR="00933368" w:rsidRPr="00AB055A" w:rsidRDefault="00933368" w:rsidP="00933368">
      <w:pPr>
        <w:numPr>
          <w:ilvl w:val="0"/>
          <w:numId w:val="3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33646754" w14:textId="77777777" w:rsidR="00933368" w:rsidRPr="00AB055A" w:rsidRDefault="00933368" w:rsidP="00933368">
      <w:pPr>
        <w:spacing w:after="120" w:line="276" w:lineRule="auto"/>
        <w:ind w:left="720"/>
        <w:contextualSpacing/>
        <w:jc w:val="both"/>
      </w:pPr>
    </w:p>
    <w:p w14:paraId="2DDCC58D" w14:textId="77777777" w:rsidR="00933368" w:rsidRPr="00AB055A" w:rsidRDefault="00933368" w:rsidP="00933368">
      <w:pPr>
        <w:numPr>
          <w:ilvl w:val="0"/>
          <w:numId w:val="30"/>
        </w:numPr>
        <w:spacing w:line="276" w:lineRule="auto"/>
        <w:ind w:left="720"/>
        <w:contextualSpacing/>
        <w:jc w:val="both"/>
      </w:pPr>
      <w:r w:rsidRPr="00AB055A">
        <w:t>The maximum price value on the Power Balance Penalty Curve minus the mitigated offer floor for Resource H, as determined below, divided by Resource H’s Shift Factor impact to the constraint.</w:t>
      </w:r>
    </w:p>
    <w:p w14:paraId="0993895E" w14:textId="77777777" w:rsidR="00933368" w:rsidRPr="00AB055A" w:rsidRDefault="00933368" w:rsidP="00933368">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42A6" w:rsidRPr="004A3F0D" w14:paraId="7281C293" w14:textId="77777777" w:rsidTr="00AF0BEF">
        <w:tc>
          <w:tcPr>
            <w:tcW w:w="9558" w:type="dxa"/>
            <w:tcBorders>
              <w:top w:val="single" w:sz="4" w:space="0" w:color="auto"/>
              <w:left w:val="single" w:sz="4" w:space="0" w:color="auto"/>
              <w:bottom w:val="single" w:sz="4" w:space="0" w:color="auto"/>
              <w:right w:val="single" w:sz="4" w:space="0" w:color="auto"/>
            </w:tcBorders>
            <w:shd w:val="clear" w:color="auto" w:fill="D9D9D9"/>
          </w:tcPr>
          <w:p w14:paraId="087DFBD1" w14:textId="3FF1F385" w:rsidR="003D42A6" w:rsidRPr="004A3F0D" w:rsidRDefault="003D42A6" w:rsidP="00AF0BEF">
            <w:pPr>
              <w:spacing w:before="120" w:after="240"/>
              <w:rPr>
                <w:b/>
                <w:i/>
              </w:rPr>
            </w:pPr>
            <w:r w:rsidRPr="004A3F0D">
              <w:rPr>
                <w:b/>
                <w:i/>
              </w:rPr>
              <w:t>[</w:t>
            </w:r>
            <w:r>
              <w:rPr>
                <w:b/>
                <w:i/>
              </w:rPr>
              <w:t>NPRR1268</w:t>
            </w:r>
            <w:proofErr w:type="gramStart"/>
            <w:r w:rsidRPr="004A3F0D">
              <w:rPr>
                <w:b/>
                <w:i/>
              </w:rPr>
              <w:t>:  Replace</w:t>
            </w:r>
            <w:proofErr w:type="gramEnd"/>
            <w:r w:rsidRPr="004A3F0D">
              <w:rPr>
                <w:b/>
                <w:i/>
              </w:rPr>
              <w:t xml:space="preserve"> paragraph </w:t>
            </w:r>
            <w:r>
              <w:rPr>
                <w:b/>
                <w:i/>
              </w:rPr>
              <w:t xml:space="preserve">(B) </w:t>
            </w:r>
            <w:r w:rsidRPr="004A3F0D">
              <w:rPr>
                <w:b/>
                <w:i/>
              </w:rPr>
              <w:t>above with the following upon system implementation of the Real-Time Co-Optimization (RTC) project:]</w:t>
            </w:r>
          </w:p>
          <w:p w14:paraId="64322351" w14:textId="3D0CB9BB" w:rsidR="003D42A6" w:rsidRPr="007A5A39" w:rsidRDefault="003D42A6" w:rsidP="003D42A6">
            <w:pPr>
              <w:spacing w:after="240" w:line="276" w:lineRule="auto"/>
              <w:ind w:left="498" w:hanging="360"/>
              <w:jc w:val="both"/>
            </w:pPr>
            <w:r>
              <w:t>B</w:t>
            </w:r>
            <w:proofErr w:type="gramStart"/>
            <w:r>
              <w:t xml:space="preserve">. </w:t>
            </w:r>
            <w:r>
              <w:tab/>
            </w:r>
            <w:r w:rsidRPr="004A3F0D">
              <w:t>The</w:t>
            </w:r>
            <w:proofErr w:type="gramEnd"/>
            <w:r w:rsidRPr="004A3F0D">
              <w:t xml:space="preserve"> </w:t>
            </w:r>
            <w:r w:rsidRPr="001530D5">
              <w:t xml:space="preserve">power balance penalty </w:t>
            </w:r>
            <w:proofErr w:type="gramStart"/>
            <w:r w:rsidRPr="001530D5">
              <w:t>price</w:t>
            </w:r>
            <w:proofErr w:type="gramEnd"/>
            <w:r w:rsidRPr="001530D5">
              <w:t xml:space="preserve"> minus the mitigated offer floor for Resource H, as determined below, </w:t>
            </w:r>
            <w:proofErr w:type="gramStart"/>
            <w:r w:rsidRPr="001530D5">
              <w:t>divided</w:t>
            </w:r>
            <w:proofErr w:type="gramEnd"/>
            <w:r w:rsidRPr="001530D5">
              <w:t xml:space="preserve"> by Resource H’s Shift Factor impact </w:t>
            </w:r>
            <w:proofErr w:type="gramStart"/>
            <w:r w:rsidRPr="001530D5">
              <w:t>to</w:t>
            </w:r>
            <w:proofErr w:type="gramEnd"/>
            <w:r w:rsidRPr="001530D5">
              <w:t xml:space="preserve"> the constraint.</w:t>
            </w:r>
          </w:p>
        </w:tc>
      </w:tr>
    </w:tbl>
    <w:p w14:paraId="7C099823" w14:textId="22EA4248" w:rsidR="00933368" w:rsidRPr="00AB055A" w:rsidRDefault="00933368" w:rsidP="00BB680B">
      <w:pPr>
        <w:spacing w:before="240" w:line="276" w:lineRule="auto"/>
        <w:jc w:val="both"/>
      </w:pPr>
      <w:r w:rsidRPr="00AB055A">
        <w:t xml:space="preserve">ERCOT shall include the shadow price cap for each IROL in the associated </w:t>
      </w:r>
      <w:r w:rsidR="00FA28C5">
        <w:t>Generic Transmission Constraint (</w:t>
      </w:r>
      <w:r w:rsidRPr="00AB055A">
        <w:t>GTC</w:t>
      </w:r>
      <w:r w:rsidR="00FA28C5">
        <w:t>)</w:t>
      </w:r>
      <w:r w:rsidRPr="00AB055A">
        <w:t xml:space="preserve"> Methodology posted pursuant to Section 3.10.7.6, Use of Generic Transmission Constraints and Generic Transmission Limits.</w:t>
      </w:r>
    </w:p>
    <w:p w14:paraId="171E7160" w14:textId="77777777" w:rsidR="00933368" w:rsidRPr="00AB055A" w:rsidRDefault="00933368" w:rsidP="00933368">
      <w:pPr>
        <w:spacing w:line="276" w:lineRule="auto"/>
        <w:jc w:val="both"/>
      </w:pPr>
    </w:p>
    <w:p w14:paraId="05F030B1" w14:textId="2DB6D8D1" w:rsidR="00933368" w:rsidRPr="00AB055A" w:rsidRDefault="00933368" w:rsidP="00933368">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rsidR="003D361E">
        <w:t>High Sustained Limit (</w:t>
      </w:r>
      <w:r w:rsidRPr="00AB055A">
        <w:t>HSL</w:t>
      </w:r>
      <w:r w:rsidR="003D361E">
        <w:t>)</w:t>
      </w:r>
      <w:r w:rsidRPr="00AB055A">
        <w:t xml:space="preserve">”) and the Seasonal net min sustainable rating (“seasonal </w:t>
      </w:r>
      <w:r w:rsidR="003D361E">
        <w:t>Low Sustained Limit (</w:t>
      </w:r>
      <w:r w:rsidRPr="00AB055A">
        <w:t>LSL</w:t>
      </w:r>
      <w:r w:rsidR="003D361E">
        <w:t>)</w:t>
      </w:r>
      <w:r w:rsidRPr="00AB055A">
        <w:t xml:space="preserve">”) for each Resource in effect at the time of the calculation. </w:t>
      </w:r>
      <w:r w:rsidR="000208C5">
        <w:t xml:space="preserve"> </w:t>
      </w:r>
      <w:r w:rsidRPr="00AB055A">
        <w:t xml:space="preserve">Starting with the Generation Resource or </w:t>
      </w:r>
      <w:r w:rsidRPr="00AB055A">
        <w:lastRenderedPageBreak/>
        <w:t xml:space="preserve">ESR with the highest positive Shift Factor, ERCOT will sum the differences between seasonal HSL and seasonal LSL until the sum is greater than or equal to </w:t>
      </w:r>
      <w:bookmarkStart w:id="47" w:name="_Hlk165562876"/>
      <w:r w:rsidRPr="00AB055A">
        <w:t>the MW value that, if divided by 0.1</w:t>
      </w:r>
      <w:r w:rsidR="003D361E">
        <w:t xml:space="preserve"> </w:t>
      </w:r>
      <w:r w:rsidRPr="00AB055A">
        <w:t xml:space="preserve">Hz, would equal the ERCOT System frequency bias </w:t>
      </w:r>
      <w:bookmarkEnd w:id="47"/>
      <w:r w:rsidRPr="00AB055A">
        <w:t xml:space="preserve">(“bias MW value”). </w:t>
      </w:r>
      <w:r w:rsidR="000208C5">
        <w:t xml:space="preserve"> </w:t>
      </w:r>
      <w:r w:rsidRPr="00AB055A">
        <w:t xml:space="preserve">Resource H shall be the Generation Resource or ESR that results in this sum being greater than or equal to the bias MW value. </w:t>
      </w:r>
      <w:r w:rsidR="000208C5">
        <w:t xml:space="preserve"> </w:t>
      </w:r>
      <w:r w:rsidRPr="00AB055A">
        <w:t xml:space="preserve">If the sum of differences between the current seasonal HSL and seasonal LSL is not greater than or equal to the bias MW value, then Resource H will be the Generation Resource or ESR with the lowest positive </w:t>
      </w:r>
      <w:proofErr w:type="gramStart"/>
      <w:r w:rsidRPr="00AB055A">
        <w:t>shift</w:t>
      </w:r>
      <w:proofErr w:type="gramEnd"/>
      <w:r w:rsidRPr="00AB055A">
        <w:t xml:space="preserve"> factor not lower than 10%.</w:t>
      </w:r>
    </w:p>
    <w:p w14:paraId="6A88AE58" w14:textId="77777777" w:rsidR="00933368" w:rsidRPr="00AB055A" w:rsidRDefault="00933368" w:rsidP="00933368">
      <w:pPr>
        <w:spacing w:line="276" w:lineRule="auto"/>
        <w:jc w:val="both"/>
      </w:pPr>
    </w:p>
    <w:p w14:paraId="35BA0074" w14:textId="5ADD3090" w:rsidR="00933368" w:rsidRPr="00AB055A" w:rsidRDefault="0061765C" w:rsidP="00933368">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p w14:paraId="3972162D" w14:textId="3F8E43B4" w:rsidR="00933368" w:rsidRPr="00AB055A" w:rsidRDefault="00933368" w:rsidP="00933368">
      <w:pPr>
        <w:spacing w:line="276" w:lineRule="auto"/>
        <w:jc w:val="both"/>
      </w:pPr>
    </w:p>
    <w:p w14:paraId="68C997E8" w14:textId="77777777" w:rsidR="00933368" w:rsidRPr="00AB055A" w:rsidRDefault="00933368" w:rsidP="00933368">
      <w:pPr>
        <w:spacing w:line="276" w:lineRule="auto"/>
        <w:jc w:val="both"/>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4B57383A" w14:textId="77777777" w:rsidR="00933368" w:rsidRPr="004A3F0D" w:rsidRDefault="00933368" w:rsidP="004A3F0D">
      <w:pPr>
        <w:ind w:left="720"/>
        <w:contextualSpacing/>
        <w:jc w:val="both"/>
      </w:pPr>
    </w:p>
    <w:p w14:paraId="59E86B11" w14:textId="77777777" w:rsidR="004A3F0D" w:rsidRPr="004A3F0D" w:rsidRDefault="004A3F0D" w:rsidP="004A3F0D">
      <w:pPr>
        <w:keepNext/>
        <w:spacing w:after="240"/>
        <w:outlineLvl w:val="0"/>
        <w:rPr>
          <w:b/>
          <w:bCs/>
          <w:kern w:val="32"/>
          <w:sz w:val="28"/>
          <w:szCs w:val="32"/>
          <w:lang w:val="x-none" w:eastAsia="x-none"/>
        </w:rPr>
      </w:pPr>
      <w:bookmarkStart w:id="48" w:name="_Toc302383754"/>
      <w:bookmarkStart w:id="49" w:name="_Toc384823711"/>
      <w:r w:rsidRPr="004A3F0D">
        <w:rPr>
          <w:b/>
          <w:caps/>
          <w:szCs w:val="20"/>
        </w:rPr>
        <w:t>4.</w:t>
      </w:r>
      <w:r w:rsidRPr="004A3F0D">
        <w:rPr>
          <w:b/>
          <w:caps/>
          <w:szCs w:val="20"/>
        </w:rPr>
        <w:tab/>
        <w:t>Power Balance Shadow Price Cap</w:t>
      </w:r>
      <w:bookmarkEnd w:id="48"/>
      <w:bookmarkEnd w:id="49"/>
    </w:p>
    <w:p w14:paraId="44605619" w14:textId="77777777" w:rsidR="004A3F0D" w:rsidRPr="004A3F0D" w:rsidRDefault="004A3F0D" w:rsidP="004A3F0D">
      <w:pPr>
        <w:keepNext/>
        <w:tabs>
          <w:tab w:val="left" w:pos="900"/>
        </w:tabs>
        <w:spacing w:before="240" w:after="240"/>
        <w:ind w:left="900" w:hanging="900"/>
        <w:outlineLvl w:val="1"/>
        <w:rPr>
          <w:b/>
          <w:szCs w:val="20"/>
        </w:rPr>
      </w:pPr>
      <w:bookmarkStart w:id="50" w:name="_Toc302383755"/>
      <w:bookmarkStart w:id="51" w:name="_Toc384823712"/>
      <w:r w:rsidRPr="004A3F0D">
        <w:rPr>
          <w:b/>
          <w:szCs w:val="20"/>
        </w:rPr>
        <w:t>4.1</w:t>
      </w:r>
      <w:r w:rsidRPr="004A3F0D">
        <w:rPr>
          <w:b/>
          <w:szCs w:val="20"/>
        </w:rPr>
        <w:tab/>
        <w:t>The Power Balance Penalty</w:t>
      </w:r>
      <w:bookmarkEnd w:id="50"/>
      <w:bookmarkEnd w:id="51"/>
    </w:p>
    <w:p w14:paraId="3ED3DEA4" w14:textId="3819DE66"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61110015" w14:textId="77777777" w:rsidR="004A3F0D" w:rsidRPr="004A3F0D" w:rsidRDefault="004A3F0D" w:rsidP="004A3F0D">
      <w:pPr>
        <w:spacing w:line="276" w:lineRule="auto"/>
        <w:jc w:val="both"/>
      </w:pPr>
    </w:p>
    <w:p w14:paraId="643D22E8" w14:textId="582598C7" w:rsidR="004A3F0D" w:rsidRPr="004A3F0D" w:rsidRDefault="004A3F0D" w:rsidP="004A3F0D">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w:t>
      </w:r>
      <w:proofErr w:type="gramStart"/>
      <w:r w:rsidRPr="004A3F0D">
        <w:t>cost</w:t>
      </w:r>
      <w:proofErr w:type="gramEnd"/>
      <w:r w:rsidRPr="004A3F0D">
        <w:t xml:space="preserve"> of violating the Power Balance.  When the cost of re-dispatching </w:t>
      </w:r>
      <w:proofErr w:type="gramStart"/>
      <w:r w:rsidRPr="004A3F0D">
        <w:t>the Generation</w:t>
      </w:r>
      <w:proofErr w:type="gramEnd"/>
      <w:r w:rsidRPr="004A3F0D">
        <w:t xml:space="preserve"> Resources becomes higher than the cost of violating the Power Balance constraint, SCED ceases </w:t>
      </w:r>
      <w:r w:rsidRPr="004A3F0D">
        <w:lastRenderedPageBreak/>
        <w:t xml:space="preserve">the re-dispatch of </w:t>
      </w:r>
      <w:proofErr w:type="gramStart"/>
      <w:r w:rsidRPr="004A3F0D">
        <w:t>the Generation</w:t>
      </w:r>
      <w:proofErr w:type="gramEnd"/>
      <w:r w:rsidRPr="004A3F0D">
        <w:t xml:space="preserve"> </w:t>
      </w:r>
      <w:proofErr w:type="gramStart"/>
      <w:r w:rsidRPr="004A3F0D">
        <w:t>Resources</w:t>
      </w:r>
      <w:proofErr w:type="gramEnd"/>
      <w:r w:rsidRPr="004A3F0D">
        <w:t xml:space="preserve"> and the objective function is minimized with the Power Balance penalty determined by MW amount of the Power Balance constraint violation.  </w:t>
      </w:r>
    </w:p>
    <w:p w14:paraId="18711319" w14:textId="77777777" w:rsidR="004A3F0D" w:rsidRPr="004A3F0D" w:rsidRDefault="004A3F0D" w:rsidP="004A3F0D">
      <w:pPr>
        <w:spacing w:line="276" w:lineRule="auto"/>
        <w:jc w:val="both"/>
      </w:pPr>
    </w:p>
    <w:p w14:paraId="44F66060" w14:textId="001CA550" w:rsidR="004A3F0D" w:rsidRPr="004A3F0D" w:rsidRDefault="004A3F0D" w:rsidP="002C4FDD">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64DB1F23"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ADC28DA" w14:textId="0B3B83A6" w:rsidR="004A3F0D" w:rsidRPr="004A3F0D" w:rsidRDefault="004A3F0D" w:rsidP="004A3F0D">
            <w:pPr>
              <w:spacing w:before="120" w:after="240"/>
              <w:rPr>
                <w:b/>
                <w:i/>
              </w:rPr>
            </w:pPr>
            <w:bookmarkStart w:id="52" w:name="_Toc302383756"/>
            <w:bookmarkStart w:id="53" w:name="_Toc384823713"/>
            <w:r w:rsidRPr="004A3F0D">
              <w:rPr>
                <w:b/>
                <w:i/>
              </w:rPr>
              <w:t>[OBDRR020</w:t>
            </w:r>
            <w:r w:rsidR="003D42A6">
              <w:rPr>
                <w:b/>
                <w:i/>
              </w:rPr>
              <w:t>,</w:t>
            </w:r>
            <w:r w:rsidR="002C4FDD">
              <w:rPr>
                <w:b/>
                <w:i/>
              </w:rPr>
              <w:t xml:space="preserve"> NPRR1246</w:t>
            </w:r>
            <w:r w:rsidR="003D42A6">
              <w:rPr>
                <w:b/>
                <w:i/>
              </w:rPr>
              <w:t>, and NPRR1268</w:t>
            </w:r>
            <w:proofErr w:type="gramStart"/>
            <w:r w:rsidRPr="004A3F0D">
              <w:rPr>
                <w:b/>
                <w:i/>
              </w:rPr>
              <w:t>:  Replace</w:t>
            </w:r>
            <w:proofErr w:type="gramEnd"/>
            <w:r w:rsidRPr="004A3F0D">
              <w:rPr>
                <w:b/>
                <w:i/>
              </w:rPr>
              <w:t xml:space="preserve"> Section 4.1 above with the following upon system implementation of the Real-Time Co-Optimization (RTC) project:]</w:t>
            </w:r>
          </w:p>
          <w:p w14:paraId="2B181534" w14:textId="74557045"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5F235D8" w14:textId="77777777" w:rsidR="004A3F0D" w:rsidRPr="004A3F0D" w:rsidRDefault="004A3F0D" w:rsidP="004A3F0D">
            <w:pPr>
              <w:spacing w:line="276" w:lineRule="auto"/>
              <w:jc w:val="both"/>
            </w:pPr>
          </w:p>
          <w:p w14:paraId="48088406" w14:textId="00000D00" w:rsidR="004A3F0D" w:rsidRPr="004A3F0D" w:rsidRDefault="004A3F0D" w:rsidP="004A3F0D">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r w:rsidR="002C4FDD">
              <w:t xml:space="preserve">and </w:t>
            </w:r>
            <w:r w:rsidR="003C5C27">
              <w:t>Energy Storage Resources (</w:t>
            </w:r>
            <w:r w:rsidR="002C4FDD">
              <w:t>ESRs</w:t>
            </w:r>
            <w:r w:rsidR="003C5C27">
              <w:t>)</w:t>
            </w:r>
            <w:r w:rsidR="002C4FDD">
              <w:t xml:space="preserve"> </w:t>
            </w:r>
            <w:r w:rsidRPr="004A3F0D">
              <w:t xml:space="preserve">and procures Ancillary Services by minimizing this objective function within the </w:t>
            </w:r>
            <w:r w:rsidR="002C4FDD">
              <w:t>Resource</w:t>
            </w:r>
            <w:r w:rsidRPr="004A3F0D">
              <w:t xml:space="preserve"> physical limits and transmission limits.  Since the Power Balance penalty is the maximum cost for meeting the Power Balance, SCED will re-dispatch generation to meet the Power Balance if the cost of re-dispatching the generation is less than </w:t>
            </w:r>
            <w:proofErr w:type="gramStart"/>
            <w:r w:rsidRPr="004A3F0D">
              <w:t>cost</w:t>
            </w:r>
            <w:proofErr w:type="gramEnd"/>
            <w:r w:rsidRPr="004A3F0D">
              <w:t xml:space="preserve"> of violating the Power Balance.  When the cost of re-dispatching the Generation Resources</w:t>
            </w:r>
            <w:r w:rsidR="002C4FDD">
              <w:t xml:space="preserve"> and ESRs</w:t>
            </w:r>
            <w:r w:rsidRPr="004A3F0D">
              <w:t xml:space="preserve"> becomes higher than the cost of violating the Power Balance constraint, SCED ceases the re-dispatch of the Generation Resources</w:t>
            </w:r>
            <w:r w:rsidR="002C4FDD">
              <w:t xml:space="preserve"> and ESRs</w:t>
            </w:r>
            <w:r w:rsidRPr="004A3F0D">
              <w:t xml:space="preserve"> and the objective function is minimized with the Power Balance penalty determined by MW amount of the Power Balance constraint violation.  </w:t>
            </w:r>
          </w:p>
          <w:p w14:paraId="09BDAAE2" w14:textId="77777777" w:rsidR="004A3F0D" w:rsidRPr="004A3F0D" w:rsidRDefault="004A3F0D" w:rsidP="004A3F0D">
            <w:pPr>
              <w:spacing w:line="276" w:lineRule="auto"/>
              <w:jc w:val="both"/>
            </w:pPr>
          </w:p>
          <w:p w14:paraId="4C514544" w14:textId="19899438" w:rsidR="004A3F0D" w:rsidRPr="004A3F0D" w:rsidRDefault="004A3F0D" w:rsidP="004A3F0D">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w:t>
            </w:r>
            <w:r w:rsidR="003D42A6">
              <w:t>4,</w:t>
            </w:r>
            <w:r w:rsidRPr="004A3F0D">
              <w:t>0</w:t>
            </w:r>
            <w:r w:rsidR="003D42A6">
              <w:t>52</w:t>
            </w:r>
            <w:r w:rsidRPr="004A3F0D">
              <w:t xml:space="preserve">.01/MWh.  This value determines the </w:t>
            </w:r>
            <w:r w:rsidRPr="004A3F0D">
              <w:lastRenderedPageBreak/>
              <w:t>maximum System Lambda for a given amount of the Power Balance Constraint violation within the optimization.  The SCED over-generation Power Balance Penalty Price is -$250/MWh.</w:t>
            </w:r>
          </w:p>
        </w:tc>
      </w:tr>
    </w:tbl>
    <w:p w14:paraId="45466EF6"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52"/>
      <w:bookmarkEnd w:id="53"/>
    </w:p>
    <w:p w14:paraId="3A1BA6C3" w14:textId="79464536" w:rsidR="004A3F0D" w:rsidRPr="004A3F0D" w:rsidRDefault="004A3F0D" w:rsidP="004A3F0D">
      <w:pPr>
        <w:spacing w:line="276" w:lineRule="auto"/>
        <w:ind w:left="60"/>
        <w:jc w:val="both"/>
      </w:pPr>
      <w:r w:rsidRPr="004A3F0D">
        <w:t xml:space="preserve">ERCOT considered </w:t>
      </w:r>
      <w:proofErr w:type="gramStart"/>
      <w:r w:rsidRPr="004A3F0D">
        <w:t>a number of</w:t>
      </w:r>
      <w:proofErr w:type="gramEnd"/>
      <w:r w:rsidRPr="004A3F0D">
        <w:t xml:space="preserve"> factors in the development of the Power Balance Penalty Curve as described below.  The dominant factor in the ERCOT qualitative analysis relates to the use of Regulation Ancillary Service capacity in place of generation capacity provided by the </w:t>
      </w:r>
      <w:proofErr w:type="gramStart"/>
      <w:r w:rsidRPr="004A3F0D">
        <w:t>market</w:t>
      </w:r>
      <w:proofErr w:type="gramEnd"/>
      <w:r w:rsidRPr="004A3F0D">
        <w:t xml:space="preserve">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51D9670C" w14:textId="77777777" w:rsidR="004A3F0D" w:rsidRPr="004A3F0D" w:rsidRDefault="004A3F0D" w:rsidP="004A3F0D">
      <w:pPr>
        <w:spacing w:line="276" w:lineRule="auto"/>
        <w:ind w:left="60"/>
        <w:jc w:val="both"/>
      </w:pPr>
    </w:p>
    <w:p w14:paraId="1C5319E5" w14:textId="77777777" w:rsidR="004A3F0D" w:rsidRPr="004A3F0D" w:rsidRDefault="004A3F0D" w:rsidP="004A3F0D">
      <w:pPr>
        <w:spacing w:line="276" w:lineRule="auto"/>
        <w:jc w:val="both"/>
      </w:pPr>
      <w:r w:rsidRPr="004A3F0D">
        <w:t xml:space="preserve">The factors considered by ERCOT in its qualitative </w:t>
      </w:r>
      <w:proofErr w:type="gramStart"/>
      <w:r w:rsidRPr="004A3F0D">
        <w:t>analysis,</w:t>
      </w:r>
      <w:proofErr w:type="gramEnd"/>
      <w:r w:rsidRPr="004A3F0D">
        <w:t xml:space="preserve"> include the following:</w:t>
      </w:r>
    </w:p>
    <w:p w14:paraId="3B151433" w14:textId="77777777" w:rsidR="004A3F0D" w:rsidRPr="004A3F0D" w:rsidRDefault="004A3F0D" w:rsidP="004A3F0D">
      <w:pPr>
        <w:numPr>
          <w:ilvl w:val="0"/>
          <w:numId w:val="13"/>
        </w:numPr>
        <w:spacing w:before="240" w:line="276" w:lineRule="auto"/>
        <w:contextualSpacing/>
        <w:jc w:val="both"/>
      </w:pPr>
      <w:r w:rsidRPr="004A3F0D">
        <w:t>The amount of regulation that can be sacrificed without affecting reliability,</w:t>
      </w:r>
    </w:p>
    <w:p w14:paraId="32B4B03C" w14:textId="478E3C4C" w:rsidR="004A3F0D" w:rsidRPr="004A3F0D" w:rsidRDefault="004A3F0D" w:rsidP="004A3F0D">
      <w:pPr>
        <w:numPr>
          <w:ilvl w:val="0"/>
          <w:numId w:val="13"/>
        </w:numPr>
        <w:spacing w:line="276" w:lineRule="auto"/>
        <w:contextualSpacing/>
        <w:jc w:val="both"/>
      </w:pPr>
      <w:r w:rsidRPr="004A3F0D">
        <w:t>The PUCT defined SWCAP,</w:t>
      </w:r>
    </w:p>
    <w:p w14:paraId="58D9C11E" w14:textId="77777777" w:rsidR="004A3F0D" w:rsidRPr="004A3F0D" w:rsidRDefault="004A3F0D" w:rsidP="004A3F0D">
      <w:pPr>
        <w:numPr>
          <w:ilvl w:val="0"/>
          <w:numId w:val="13"/>
        </w:numPr>
        <w:spacing w:line="276" w:lineRule="auto"/>
        <w:contextualSpacing/>
        <w:jc w:val="both"/>
      </w:pPr>
      <w:r w:rsidRPr="004A3F0D">
        <w:t>The expected percentage of intervals with SCED Up Ramp scarcity,</w:t>
      </w:r>
    </w:p>
    <w:p w14:paraId="34D27524" w14:textId="77777777" w:rsidR="004A3F0D" w:rsidRPr="004A3F0D" w:rsidRDefault="004A3F0D" w:rsidP="004A3F0D">
      <w:pPr>
        <w:numPr>
          <w:ilvl w:val="0"/>
          <w:numId w:val="13"/>
        </w:numPr>
        <w:spacing w:line="276" w:lineRule="auto"/>
        <w:contextualSpacing/>
        <w:jc w:val="both"/>
      </w:pPr>
      <w:r w:rsidRPr="004A3F0D">
        <w:t>The expected extent of Ancillary Service deployment by operators during intervals with capacity scarcity, and</w:t>
      </w:r>
    </w:p>
    <w:p w14:paraId="08E4A65F" w14:textId="77777777" w:rsidR="004A3F0D" w:rsidRPr="004A3F0D" w:rsidRDefault="004A3F0D" w:rsidP="004A3F0D">
      <w:pPr>
        <w:numPr>
          <w:ilvl w:val="0"/>
          <w:numId w:val="13"/>
        </w:numPr>
        <w:spacing w:after="240" w:line="276" w:lineRule="auto"/>
        <w:contextualSpacing/>
        <w:jc w:val="both"/>
      </w:pPr>
      <w:proofErr w:type="gramStart"/>
      <w:r w:rsidRPr="004A3F0D">
        <w:t>The transmission</w:t>
      </w:r>
      <w:proofErr w:type="gramEnd"/>
      <w:r w:rsidRPr="004A3F0D">
        <w:t xml:space="preserve"> </w:t>
      </w:r>
      <w:proofErr w:type="gramStart"/>
      <w:r w:rsidRPr="004A3F0D">
        <w:t>constraint</w:t>
      </w:r>
      <w:proofErr w:type="gramEnd"/>
      <w:r w:rsidRPr="004A3F0D">
        <w:t xml:space="preserve"> penalty values.</w:t>
      </w:r>
    </w:p>
    <w:p w14:paraId="46CF3825" w14:textId="77777777" w:rsidR="004A3F0D" w:rsidRPr="004A3F0D" w:rsidRDefault="004A3F0D" w:rsidP="004A3F0D">
      <w:pPr>
        <w:spacing w:after="240" w:line="276" w:lineRule="auto"/>
        <w:jc w:val="both"/>
      </w:pPr>
      <w:r w:rsidRPr="004A3F0D">
        <w:t>The following discussion describes the details of these factors as they affect the Power Balance Penalty amounts.</w:t>
      </w:r>
    </w:p>
    <w:p w14:paraId="16A9AEAC" w14:textId="3F879A31" w:rsidR="004A3F0D" w:rsidRPr="004A3F0D" w:rsidRDefault="004A3F0D" w:rsidP="004A3F0D">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rsidR="004920E2">
        <w:t>HDLs</w:t>
      </w:r>
      <w:r w:rsidRPr="004A3F0D">
        <w:t xml:space="preserve"> is insufficient to meet the system load.  This is referred to as an under generation and the System Lambda will be set by the </w:t>
      </w:r>
      <w:proofErr w:type="gramStart"/>
      <w:r w:rsidRPr="004A3F0D">
        <w:t>under generation</w:t>
      </w:r>
      <w:proofErr w:type="gramEnd"/>
      <w:r w:rsidRPr="004A3F0D">
        <w:t xml:space="preserve"> penalty.  The opposite occurs when the amount of generation that is dispatched down to each resource’s </w:t>
      </w:r>
      <w:r w:rsidR="00871872">
        <w:t>LDLs</w:t>
      </w:r>
      <w:r w:rsidRPr="004A3F0D">
        <w:t xml:space="preserve"> is greater than the system load.  This is referred to as an over generation and the System Lambda will be set by the over generation penalty.  </w:t>
      </w:r>
      <w:proofErr w:type="gramStart"/>
      <w:r w:rsidRPr="004A3F0D">
        <w:t>Both of these</w:t>
      </w:r>
      <w:proofErr w:type="gramEnd"/>
      <w:r w:rsidRPr="004A3F0D">
        <w:t xml:space="preserve"> scenarios are unacceptable because, if left uncorrected by regulation, they result in the operation of the ERCOT system below (under generation) or above (over generation) the system frequency set point (nominally 60 Hertz).  In the case of under generation, </w:t>
      </w:r>
      <w:r w:rsidR="00321CF0">
        <w:t>Load Frequency Control (</w:t>
      </w:r>
      <w:r w:rsidRPr="004A3F0D">
        <w:t>LFC</w:t>
      </w:r>
      <w:r w:rsidR="00321CF0">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069EBE0D" w14:textId="77777777" w:rsidR="004A3F0D" w:rsidRPr="004A3F0D" w:rsidRDefault="004A3F0D" w:rsidP="004A3F0D">
      <w:pPr>
        <w:spacing w:line="276" w:lineRule="auto"/>
        <w:jc w:val="both"/>
      </w:pPr>
    </w:p>
    <w:p w14:paraId="12EDA9BB" w14:textId="66C7CB0F" w:rsidR="004A3F0D" w:rsidRPr="004A3F0D" w:rsidRDefault="004A3F0D" w:rsidP="004A3F0D">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rsidR="00AC1E32">
        <w:t xml:space="preserve">ncillary </w:t>
      </w:r>
      <w:r w:rsidRPr="004A3F0D">
        <w:t>S</w:t>
      </w:r>
      <w:r w:rsidR="00AC1E32">
        <w:t>ervice</w:t>
      </w:r>
      <w:r w:rsidRPr="004A3F0D">
        <w:t xml:space="preserve"> and the cost to the Load Serving Entities</w:t>
      </w:r>
      <w:r w:rsidR="00DC4D18">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42951678" w14:textId="77777777" w:rsidR="004A3F0D" w:rsidRPr="004A3F0D" w:rsidRDefault="004A3F0D" w:rsidP="004A3F0D">
      <w:pPr>
        <w:spacing w:line="276" w:lineRule="auto"/>
        <w:jc w:val="both"/>
      </w:pPr>
    </w:p>
    <w:p w14:paraId="6C8BC186" w14:textId="77777777" w:rsidR="004A3F0D" w:rsidRPr="004A3F0D" w:rsidRDefault="004A3F0D" w:rsidP="004A3F0D">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488C19E8" w14:textId="77777777" w:rsidR="004A3F0D" w:rsidRPr="004A3F0D" w:rsidRDefault="004A3F0D" w:rsidP="004A3F0D">
      <w:pPr>
        <w:spacing w:line="276" w:lineRule="auto"/>
        <w:jc w:val="both"/>
      </w:pPr>
    </w:p>
    <w:p w14:paraId="41CAA63C" w14:textId="29AEEECA" w:rsidR="004A3F0D" w:rsidRPr="004A3F0D" w:rsidRDefault="004A3F0D" w:rsidP="004A3F0D">
      <w:pPr>
        <w:spacing w:line="276" w:lineRule="auto"/>
        <w:jc w:val="both"/>
      </w:pPr>
      <w:r w:rsidRPr="004A3F0D">
        <w:t xml:space="preserve">Additionally, the Power Balance constraint can also be violated during operational scenarios characterized by </w:t>
      </w:r>
      <w:r w:rsidR="00854756">
        <w:t>G</w:t>
      </w:r>
      <w:r w:rsidRPr="004A3F0D">
        <w:t xml:space="preserve">eneration </w:t>
      </w:r>
      <w:r w:rsidR="00854756">
        <w:t>R</w:t>
      </w:r>
      <w:r w:rsidRPr="004A3F0D">
        <w:t>esource ramp scarcity.  SCED calculates dispatch limits (</w:t>
      </w:r>
      <w:proofErr w:type="gramStart"/>
      <w:r w:rsidRPr="004A3F0D">
        <w:t>a</w:t>
      </w:r>
      <w:proofErr w:type="gramEnd"/>
      <w:r w:rsidRPr="004A3F0D">
        <w:t xml:space="preserve"> HDL and </w:t>
      </w:r>
      <w:proofErr w:type="gramStart"/>
      <w:r w:rsidRPr="004A3F0D">
        <w:t>a</w:t>
      </w:r>
      <w:proofErr w:type="gramEnd"/>
      <w:r w:rsidRPr="004A3F0D">
        <w:t xml:space="preserve"> LDL) for each resource that represent the amount of dispatch that can be achieved by a Generation Resource at the end of a 5</w:t>
      </w:r>
      <w:r w:rsidR="00AE5D5A">
        <w:t>-</w:t>
      </w:r>
      <w:r w:rsidRPr="004A3F0D">
        <w:t xml:space="preserve">minute interval at the resource’s specified ramp rate given current system conditions and the physical ability of the resource.  The ramp rates used in this calculation are referred to as the SCED </w:t>
      </w:r>
      <w:r w:rsidR="0093133E">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w:t>
      </w:r>
      <w:proofErr w:type="gramStart"/>
      <w:r w:rsidRPr="004A3F0D">
        <w:t>hand</w:t>
      </w:r>
      <w:proofErr w:type="gramEnd"/>
      <w:r w:rsidRPr="004A3F0D">
        <w:t xml:space="preserve">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1658142E" w14:textId="77777777" w:rsidR="004A3F0D" w:rsidRPr="004A3F0D" w:rsidRDefault="004A3F0D" w:rsidP="004A3F0D">
      <w:pPr>
        <w:spacing w:line="276" w:lineRule="auto"/>
        <w:jc w:val="both"/>
      </w:pPr>
    </w:p>
    <w:p w14:paraId="4C0AEE05" w14:textId="370B7754" w:rsidR="004A3F0D" w:rsidRPr="004A3F0D" w:rsidRDefault="004A3F0D" w:rsidP="004A3F0D">
      <w:pPr>
        <w:spacing w:line="276" w:lineRule="auto"/>
        <w:jc w:val="both"/>
      </w:pPr>
      <w:r w:rsidRPr="004A3F0D">
        <w:t xml:space="preserve">ERCOT also considered the fact that near scarcity, the Power Balance Constraint can become violated as the result of the network transmission constraints that are also binding/violated at the </w:t>
      </w:r>
      <w:r w:rsidRPr="004A3F0D">
        <w:lastRenderedPageBreak/>
        <w:t xml:space="preserve">same time.  In this scenario LMPs will depend on the interaction of the Power Balance Penalty with the network transmission constraint Shadow Price caps (refer to the Appendix description of the SCED Energy LMP calculation to view this relationship).  Under such </w:t>
      </w:r>
      <w:proofErr w:type="gramStart"/>
      <w:r w:rsidRPr="004A3F0D">
        <w:t>condition</w:t>
      </w:r>
      <w:proofErr w:type="gramEnd"/>
      <w:r w:rsidRPr="004A3F0D">
        <w:t xml:space="preserve">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5A5A1054" w14:textId="77777777" w:rsidR="004A3F0D" w:rsidRPr="004A3F0D" w:rsidRDefault="004A3F0D" w:rsidP="004A3F0D">
      <w:pPr>
        <w:spacing w:line="276" w:lineRule="auto"/>
        <w:jc w:val="both"/>
      </w:pPr>
    </w:p>
    <w:p w14:paraId="4C31508A" w14:textId="65E4D782" w:rsidR="004A3F0D" w:rsidRPr="004A3F0D" w:rsidRDefault="004A3F0D" w:rsidP="004A3F0D">
      <w:pPr>
        <w:spacing w:after="240" w:line="276" w:lineRule="auto"/>
        <w:jc w:val="both"/>
      </w:pPr>
      <w:r w:rsidRPr="004A3F0D">
        <w:t xml:space="preserve">Additionally, Protocols limit both the Energy Offer Curves (“EOCs”) and the proxy EOC created in SCED to the SWCAP.  SCED uses the EOC submitted by a </w:t>
      </w:r>
      <w:r w:rsidR="00442A30">
        <w:t>Qualified Scheduling Entity (</w:t>
      </w:r>
      <w:r w:rsidRPr="004A3F0D">
        <w:t>QSE</w:t>
      </w:r>
      <w:r w:rsidR="00442A30">
        <w:t>)</w:t>
      </w:r>
      <w:r w:rsidRPr="004A3F0D">
        <w:t xml:space="preserve"> for its Generation Resources subject to the following.  A proxy EOC is created in the SCED process if the QSE submitted </w:t>
      </w:r>
      <w:r w:rsidR="003A1F04">
        <w:t>EOC</w:t>
      </w:r>
      <w:r w:rsidRPr="004A3F0D">
        <w:t xml:space="preserve">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w:t>
      </w:r>
      <w:proofErr w:type="gramStart"/>
      <w:r w:rsidRPr="004A3F0D">
        <w:t>the SWCAP</w:t>
      </w:r>
      <w:proofErr w:type="gramEnd"/>
      <w:r w:rsidRPr="004A3F0D">
        <w:t xml:space="preserve">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B519BB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1AEB98CC" w14:textId="77777777" w:rsidR="004A3F0D" w:rsidRPr="004A3F0D" w:rsidRDefault="004A3F0D" w:rsidP="004A3F0D">
            <w:pPr>
              <w:spacing w:before="120" w:after="240"/>
              <w:rPr>
                <w:b/>
                <w:i/>
              </w:rPr>
            </w:pPr>
            <w:bookmarkStart w:id="54" w:name="_Toc302383757"/>
            <w:bookmarkStart w:id="55" w:name="_Toc384823714"/>
            <w:r w:rsidRPr="004A3F0D">
              <w:rPr>
                <w:b/>
                <w:i/>
              </w:rPr>
              <w:t>[OBDRR020</w:t>
            </w:r>
            <w:proofErr w:type="gramStart"/>
            <w:r w:rsidRPr="004A3F0D">
              <w:rPr>
                <w:b/>
                <w:i/>
              </w:rPr>
              <w:t>:  Delete</w:t>
            </w:r>
            <w:proofErr w:type="gramEnd"/>
            <w:r w:rsidRPr="004A3F0D">
              <w:rPr>
                <w:b/>
                <w:i/>
              </w:rPr>
              <w:t xml:space="preserve"> Section 4.2 above upon system implementation of the Real-Time Co-Optimization (RTC) project.]</w:t>
            </w:r>
          </w:p>
        </w:tc>
      </w:tr>
    </w:tbl>
    <w:p w14:paraId="64CF412C"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54"/>
      <w:bookmarkEnd w:id="55"/>
    </w:p>
    <w:p w14:paraId="7E042DB1" w14:textId="77777777" w:rsidR="004A3F0D" w:rsidRPr="004A3F0D" w:rsidRDefault="004A3F0D" w:rsidP="004A3F0D">
      <w:pPr>
        <w:spacing w:after="240"/>
        <w:rPr>
          <w:b/>
          <w:iCs/>
          <w:szCs w:val="20"/>
          <w:lang w:val="x-none" w:eastAsia="x-none"/>
        </w:rPr>
      </w:pPr>
      <w:bookmarkStart w:id="56"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0159D10C" w14:textId="77777777" w:rsidR="004A3F0D" w:rsidRPr="004A3F0D" w:rsidRDefault="004A3F0D" w:rsidP="004A3F0D">
      <w:pPr>
        <w:jc w:val="center"/>
        <w:rPr>
          <w:b/>
        </w:rPr>
      </w:pPr>
    </w:p>
    <w:tbl>
      <w:tblPr>
        <w:tblW w:w="3273" w:type="dxa"/>
        <w:tblInd w:w="1672" w:type="dxa"/>
        <w:tblLayout w:type="fixed"/>
        <w:tblLook w:val="04A0" w:firstRow="1" w:lastRow="0" w:firstColumn="1" w:lastColumn="0" w:noHBand="0" w:noVBand="1"/>
      </w:tblPr>
      <w:tblGrid>
        <w:gridCol w:w="1720"/>
        <w:gridCol w:w="1553"/>
      </w:tblGrid>
      <w:tr w:rsidR="004A3F0D" w:rsidRPr="004A3F0D" w14:paraId="36E2C94F" w14:textId="77777777" w:rsidTr="00C643BC">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562A4" w14:textId="77777777" w:rsidR="004A3F0D" w:rsidRPr="004A3F0D" w:rsidRDefault="004A3F0D" w:rsidP="004A3F0D">
            <w:pPr>
              <w:jc w:val="center"/>
              <w:rPr>
                <w:b/>
                <w:bCs/>
                <w:i/>
              </w:rPr>
            </w:pPr>
            <w:r w:rsidRPr="004A3F0D">
              <w:rPr>
                <w:b/>
                <w:bCs/>
                <w:i/>
              </w:rPr>
              <w:lastRenderedPageBreak/>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62963100" w14:textId="77777777" w:rsidR="004A3F0D" w:rsidRPr="004A3F0D" w:rsidRDefault="004A3F0D" w:rsidP="004A3F0D">
            <w:pPr>
              <w:jc w:val="center"/>
              <w:rPr>
                <w:b/>
                <w:bCs/>
                <w:i/>
              </w:rPr>
            </w:pPr>
            <w:r w:rsidRPr="004A3F0D">
              <w:rPr>
                <w:b/>
                <w:bCs/>
                <w:i/>
              </w:rPr>
              <w:t>Penalty Value ($/MWh)</w:t>
            </w:r>
          </w:p>
        </w:tc>
      </w:tr>
      <w:tr w:rsidR="004A3F0D" w:rsidRPr="004A3F0D" w14:paraId="7F479312"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5519C4A" w14:textId="77777777" w:rsidR="004A3F0D" w:rsidRPr="004A3F0D" w:rsidRDefault="004A3F0D" w:rsidP="004A3F0D">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6E58C64" w14:textId="77777777" w:rsidR="004A3F0D" w:rsidRPr="004A3F0D" w:rsidRDefault="004A3F0D" w:rsidP="004A3F0D">
            <w:pPr>
              <w:jc w:val="center"/>
            </w:pPr>
            <w:r w:rsidRPr="004A3F0D">
              <w:t xml:space="preserve">250 </w:t>
            </w:r>
          </w:p>
        </w:tc>
      </w:tr>
      <w:tr w:rsidR="004A3F0D" w:rsidRPr="004A3F0D" w14:paraId="5A832A3C"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7E202F6" w14:textId="77777777" w:rsidR="004A3F0D" w:rsidRPr="004A3F0D" w:rsidRDefault="004A3F0D" w:rsidP="004A3F0D">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4988716" w14:textId="77777777" w:rsidR="004A3F0D" w:rsidRPr="004A3F0D" w:rsidRDefault="004A3F0D" w:rsidP="004A3F0D">
            <w:pPr>
              <w:jc w:val="center"/>
            </w:pPr>
            <w:r w:rsidRPr="004A3F0D">
              <w:t xml:space="preserve">300 </w:t>
            </w:r>
          </w:p>
        </w:tc>
      </w:tr>
      <w:tr w:rsidR="004A3F0D" w:rsidRPr="004A3F0D" w14:paraId="323705FE"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4F8386E" w14:textId="77777777" w:rsidR="004A3F0D" w:rsidRPr="004A3F0D" w:rsidRDefault="004A3F0D" w:rsidP="004A3F0D">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199BEBB" w14:textId="77777777" w:rsidR="004A3F0D" w:rsidRPr="004A3F0D" w:rsidRDefault="004A3F0D" w:rsidP="004A3F0D">
            <w:pPr>
              <w:jc w:val="center"/>
            </w:pPr>
            <w:r w:rsidRPr="004A3F0D">
              <w:t xml:space="preserve">400 </w:t>
            </w:r>
          </w:p>
        </w:tc>
      </w:tr>
      <w:tr w:rsidR="004A3F0D" w:rsidRPr="004A3F0D" w14:paraId="5769898C"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3EDB712" w14:textId="77777777" w:rsidR="004A3F0D" w:rsidRPr="004A3F0D" w:rsidRDefault="004A3F0D" w:rsidP="004A3F0D">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194E031" w14:textId="77777777" w:rsidR="004A3F0D" w:rsidRPr="004A3F0D" w:rsidRDefault="004A3F0D" w:rsidP="004A3F0D">
            <w:pPr>
              <w:jc w:val="center"/>
            </w:pPr>
            <w:r w:rsidRPr="004A3F0D">
              <w:t xml:space="preserve">500 </w:t>
            </w:r>
          </w:p>
        </w:tc>
      </w:tr>
      <w:tr w:rsidR="004A3F0D" w:rsidRPr="004A3F0D" w14:paraId="5AFF5DE7"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6CEA039" w14:textId="77777777" w:rsidR="004A3F0D" w:rsidRPr="004A3F0D" w:rsidRDefault="004A3F0D" w:rsidP="004A3F0D">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FE54E73" w14:textId="77777777" w:rsidR="004A3F0D" w:rsidRPr="004A3F0D" w:rsidRDefault="004A3F0D" w:rsidP="004A3F0D">
            <w:pPr>
              <w:jc w:val="center"/>
            </w:pPr>
            <w:r w:rsidRPr="004A3F0D">
              <w:t xml:space="preserve">1,000 </w:t>
            </w:r>
          </w:p>
        </w:tc>
      </w:tr>
      <w:tr w:rsidR="004A3F0D" w:rsidRPr="004A3F0D" w14:paraId="68EA7094"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1C255BD" w14:textId="77777777" w:rsidR="004A3F0D" w:rsidRPr="004A3F0D" w:rsidRDefault="004A3F0D" w:rsidP="004A3F0D">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75FFFEF" w14:textId="77777777" w:rsidR="004A3F0D" w:rsidRPr="004A3F0D" w:rsidRDefault="004A3F0D" w:rsidP="004A3F0D">
            <w:pPr>
              <w:jc w:val="center"/>
            </w:pPr>
            <w:r w:rsidRPr="004A3F0D">
              <w:t>2,250 </w:t>
            </w:r>
            <w:r w:rsidRPr="004A3F0D">
              <w:rPr>
                <w:sz w:val="22"/>
                <w:szCs w:val="22"/>
              </w:rPr>
              <w:t xml:space="preserve"> </w:t>
            </w:r>
          </w:p>
        </w:tc>
      </w:tr>
      <w:tr w:rsidR="004A3F0D" w:rsidRPr="004A3F0D" w14:paraId="6B758E68"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4EDC82B" w14:textId="77777777" w:rsidR="004A3F0D" w:rsidRPr="004A3F0D" w:rsidRDefault="004A3F0D" w:rsidP="004A3F0D">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124CA67" w14:textId="77777777" w:rsidR="004A3F0D" w:rsidRPr="004A3F0D" w:rsidRDefault="004A3F0D" w:rsidP="004A3F0D">
            <w:pPr>
              <w:jc w:val="center"/>
            </w:pPr>
            <w:r w:rsidRPr="004A3F0D">
              <w:t>4,500 </w:t>
            </w:r>
            <w:r w:rsidRPr="004A3F0D">
              <w:rPr>
                <w:sz w:val="22"/>
                <w:szCs w:val="22"/>
              </w:rPr>
              <w:t xml:space="preserve"> </w:t>
            </w:r>
          </w:p>
        </w:tc>
      </w:tr>
      <w:tr w:rsidR="004A3F0D" w:rsidRPr="004A3F0D" w14:paraId="26E965B2"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7E52671" w14:textId="77777777" w:rsidR="004A3F0D" w:rsidRPr="004A3F0D" w:rsidRDefault="004A3F0D" w:rsidP="004A3F0D">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4D007DDD" w14:textId="77777777" w:rsidR="004A3F0D" w:rsidRPr="004A3F0D" w:rsidRDefault="004A3F0D" w:rsidP="004A3F0D">
            <w:pPr>
              <w:jc w:val="center"/>
            </w:pPr>
            <w:r w:rsidRPr="004A3F0D">
              <w:t>HCAP plus 1</w:t>
            </w:r>
          </w:p>
        </w:tc>
      </w:tr>
    </w:tbl>
    <w:p w14:paraId="62EF3268" w14:textId="77777777" w:rsidR="004A3F0D" w:rsidRPr="004A3F0D" w:rsidRDefault="004A3F0D" w:rsidP="004A3F0D">
      <w:pPr>
        <w:jc w:val="center"/>
        <w:rPr>
          <w:b/>
        </w:rPr>
      </w:pPr>
    </w:p>
    <w:p w14:paraId="0D6DAA55" w14:textId="77777777" w:rsidR="004A3F0D" w:rsidRPr="004A3F0D" w:rsidRDefault="004A3F0D" w:rsidP="004A3F0D"/>
    <w:p w14:paraId="432C3D98" w14:textId="77777777" w:rsidR="004A3F0D" w:rsidRPr="004A3F0D" w:rsidRDefault="004A3F0D" w:rsidP="004A3F0D">
      <w:r w:rsidRPr="004A3F0D">
        <w:t>The SCED under-generation Power Balance Penalty curve will be capped at LCAP plus $1 per MWh whenever the SWCAP is set to the LCAP.</w:t>
      </w:r>
    </w:p>
    <w:p w14:paraId="1343CB56" w14:textId="77777777" w:rsidR="004A3F0D" w:rsidRPr="004A3F0D" w:rsidRDefault="004A3F0D" w:rsidP="004A3F0D"/>
    <w:p w14:paraId="2ADC50ED" w14:textId="77777777" w:rsidR="004A3F0D" w:rsidRPr="004A3F0D" w:rsidRDefault="004A3F0D" w:rsidP="004A3F0D">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4A3F0D" w:rsidRPr="004A3F0D" w14:paraId="43069B38" w14:textId="77777777" w:rsidTr="00C643BC">
        <w:trPr>
          <w:trHeight w:val="458"/>
          <w:jc w:val="center"/>
        </w:trPr>
        <w:tc>
          <w:tcPr>
            <w:tcW w:w="2028" w:type="dxa"/>
          </w:tcPr>
          <w:p w14:paraId="61194DCA" w14:textId="77777777" w:rsidR="004A3F0D" w:rsidRPr="004A3F0D" w:rsidRDefault="004A3F0D" w:rsidP="004A3F0D">
            <w:pPr>
              <w:jc w:val="center"/>
              <w:rPr>
                <w:b/>
              </w:rPr>
            </w:pPr>
            <w:r w:rsidRPr="004A3F0D">
              <w:rPr>
                <w:b/>
                <w:bCs/>
                <w:i/>
                <w:iCs/>
                <w:color w:val="000000"/>
              </w:rPr>
              <w:t>MW Violation</w:t>
            </w:r>
          </w:p>
        </w:tc>
        <w:tc>
          <w:tcPr>
            <w:tcW w:w="1888" w:type="dxa"/>
          </w:tcPr>
          <w:p w14:paraId="22CA3958" w14:textId="77777777" w:rsidR="004A3F0D" w:rsidRPr="004A3F0D" w:rsidRDefault="004A3F0D" w:rsidP="004A3F0D">
            <w:pPr>
              <w:jc w:val="center"/>
              <w:rPr>
                <w:b/>
              </w:rPr>
            </w:pPr>
            <w:r w:rsidRPr="004A3F0D">
              <w:rPr>
                <w:b/>
                <w:bCs/>
                <w:i/>
                <w:iCs/>
                <w:color w:val="000000"/>
              </w:rPr>
              <w:t>Penalty Value ($/MWh)</w:t>
            </w:r>
          </w:p>
        </w:tc>
      </w:tr>
      <w:tr w:rsidR="004A3F0D" w:rsidRPr="004A3F0D" w14:paraId="4464DD7B" w14:textId="77777777" w:rsidTr="00C643BC">
        <w:trPr>
          <w:trHeight w:val="350"/>
          <w:jc w:val="center"/>
        </w:trPr>
        <w:tc>
          <w:tcPr>
            <w:tcW w:w="2028" w:type="dxa"/>
          </w:tcPr>
          <w:p w14:paraId="6F7D7A4C" w14:textId="77777777" w:rsidR="004A3F0D" w:rsidRPr="004A3F0D" w:rsidRDefault="004A3F0D" w:rsidP="004A3F0D">
            <w:pPr>
              <w:jc w:val="center"/>
              <w:rPr>
                <w:b/>
              </w:rPr>
            </w:pPr>
            <w:r w:rsidRPr="004A3F0D">
              <w:rPr>
                <w:b/>
              </w:rPr>
              <w:t>&lt; 100,000</w:t>
            </w:r>
          </w:p>
        </w:tc>
        <w:tc>
          <w:tcPr>
            <w:tcW w:w="1888" w:type="dxa"/>
          </w:tcPr>
          <w:p w14:paraId="3BC9B656" w14:textId="77777777" w:rsidR="004A3F0D" w:rsidRPr="004A3F0D" w:rsidRDefault="004A3F0D" w:rsidP="004A3F0D">
            <w:pPr>
              <w:jc w:val="center"/>
              <w:rPr>
                <w:b/>
              </w:rPr>
            </w:pPr>
            <w:r w:rsidRPr="004A3F0D">
              <w:rPr>
                <w:b/>
              </w:rPr>
              <w:t>-250</w:t>
            </w:r>
          </w:p>
        </w:tc>
      </w:tr>
    </w:tbl>
    <w:p w14:paraId="6C918229" w14:textId="77777777" w:rsidR="004A3F0D" w:rsidRPr="004A3F0D" w:rsidRDefault="004A3F0D" w:rsidP="004A3F0D"/>
    <w:p w14:paraId="253B4DDE" w14:textId="77777777" w:rsidR="004A3F0D" w:rsidRPr="004A3F0D" w:rsidRDefault="004A3F0D" w:rsidP="004A3F0D"/>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40E6985"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6F26F192" w14:textId="77777777" w:rsidR="004A3F0D" w:rsidRPr="004A3F0D" w:rsidRDefault="004A3F0D" w:rsidP="004A3F0D">
            <w:pPr>
              <w:spacing w:before="120" w:after="240"/>
              <w:rPr>
                <w:b/>
                <w:i/>
              </w:rPr>
            </w:pPr>
            <w:r w:rsidRPr="004A3F0D">
              <w:rPr>
                <w:b/>
                <w:i/>
              </w:rPr>
              <w:t>[OBDRR020</w:t>
            </w:r>
            <w:proofErr w:type="gramStart"/>
            <w:r w:rsidRPr="004A3F0D">
              <w:rPr>
                <w:b/>
                <w:i/>
              </w:rPr>
              <w:t>:  Delete</w:t>
            </w:r>
            <w:proofErr w:type="gramEnd"/>
            <w:r w:rsidRPr="004A3F0D">
              <w:rPr>
                <w:b/>
                <w:i/>
              </w:rPr>
              <w:t xml:space="preserve"> Section 4.3 above upon system implementation of the Real-Time Co-Optimization (RTC) project.]</w:t>
            </w:r>
          </w:p>
        </w:tc>
      </w:tr>
    </w:tbl>
    <w:p w14:paraId="77F2FA57" w14:textId="77777777" w:rsidR="004A3F0D" w:rsidRPr="004A3F0D" w:rsidRDefault="004A3F0D" w:rsidP="004A3F0D">
      <w:pPr>
        <w:keepNext/>
        <w:spacing w:after="240"/>
        <w:jc w:val="center"/>
        <w:outlineLvl w:val="0"/>
        <w:rPr>
          <w:b/>
          <w:caps/>
          <w:szCs w:val="20"/>
        </w:rPr>
      </w:pPr>
      <w:r w:rsidRPr="004A3F0D">
        <w:rPr>
          <w:b/>
          <w:caps/>
          <w:szCs w:val="20"/>
        </w:rPr>
        <w:br w:type="page"/>
      </w:r>
      <w:bookmarkStart w:id="57" w:name="_Toc384823715"/>
      <w:r w:rsidRPr="004A3F0D">
        <w:rPr>
          <w:b/>
          <w:caps/>
          <w:szCs w:val="20"/>
        </w:rPr>
        <w:lastRenderedPageBreak/>
        <w:t>Appendix 1</w:t>
      </w:r>
      <w:bookmarkEnd w:id="56"/>
      <w:r w:rsidRPr="004A3F0D">
        <w:rPr>
          <w:b/>
          <w:caps/>
          <w:szCs w:val="20"/>
        </w:rPr>
        <w:t xml:space="preserve">: </w:t>
      </w:r>
      <w:bookmarkStart w:id="58" w:name="_Toc302383759"/>
      <w:r w:rsidRPr="004A3F0D">
        <w:rPr>
          <w:b/>
          <w:caps/>
          <w:szCs w:val="20"/>
        </w:rPr>
        <w:t>The SCED Optimization Objective Function and Constraints</w:t>
      </w:r>
      <w:bookmarkEnd w:id="57"/>
      <w:bookmarkEnd w:id="58"/>
    </w:p>
    <w:p w14:paraId="3F7AD271" w14:textId="77777777" w:rsidR="004A3F0D" w:rsidRPr="004A3F0D" w:rsidRDefault="004A3F0D" w:rsidP="004A3F0D">
      <w:r w:rsidRPr="004A3F0D">
        <w:t>The SCED optimization objective function is as given by the following:</w:t>
      </w:r>
    </w:p>
    <w:p w14:paraId="65E8162F" w14:textId="77777777" w:rsidR="004A3F0D" w:rsidRPr="004A3F0D" w:rsidRDefault="004A3F0D" w:rsidP="004A3F0D">
      <w:pPr>
        <w:ind w:firstLine="720"/>
      </w:pPr>
      <w:r w:rsidRPr="004A3F0D">
        <w:t xml:space="preserve">Minimize </w:t>
      </w:r>
      <w:r w:rsidRPr="004A3F0D">
        <w:tab/>
        <w:t xml:space="preserve">{Cost of dispatching generation </w:t>
      </w:r>
    </w:p>
    <w:p w14:paraId="13A800D0" w14:textId="77777777" w:rsidR="004A3F0D" w:rsidRPr="004A3F0D" w:rsidRDefault="004A3F0D" w:rsidP="004A3F0D">
      <w:pPr>
        <w:ind w:left="1440" w:firstLine="720"/>
      </w:pPr>
      <w:r w:rsidRPr="004A3F0D">
        <w:t xml:space="preserve">+ Penalty for violating Power Balance constraint </w:t>
      </w:r>
    </w:p>
    <w:p w14:paraId="2F33E914" w14:textId="77777777" w:rsidR="004A3F0D" w:rsidRPr="004A3F0D" w:rsidRDefault="004A3F0D" w:rsidP="004A3F0D">
      <w:pPr>
        <w:ind w:left="1440" w:firstLine="720"/>
      </w:pPr>
      <w:r w:rsidRPr="004A3F0D">
        <w:t>+ Penalty for violating transmission constraints}</w:t>
      </w:r>
    </w:p>
    <w:p w14:paraId="758182F9" w14:textId="77777777" w:rsidR="004A3F0D" w:rsidRPr="004A3F0D" w:rsidRDefault="004A3F0D" w:rsidP="004A3F0D"/>
    <w:p w14:paraId="048A7B14" w14:textId="77777777" w:rsidR="004A3F0D" w:rsidRPr="004A3F0D" w:rsidRDefault="004A3F0D" w:rsidP="004A3F0D">
      <w:r w:rsidRPr="004A3F0D">
        <w:t>which is:</w:t>
      </w:r>
    </w:p>
    <w:p w14:paraId="4FA0620A" w14:textId="77777777" w:rsidR="004A3F0D" w:rsidRPr="004A3F0D" w:rsidRDefault="004A3F0D" w:rsidP="004A3F0D">
      <w:pPr>
        <w:ind w:firstLine="720"/>
      </w:pPr>
      <w:r w:rsidRPr="004A3F0D">
        <w:t xml:space="preserve"> Minimize </w:t>
      </w:r>
      <w:r w:rsidRPr="004A3F0D">
        <w:tab/>
        <w:t xml:space="preserve">{sum of (offer price * MW dispatched) </w:t>
      </w:r>
    </w:p>
    <w:p w14:paraId="56DE072D" w14:textId="77777777" w:rsidR="004A3F0D" w:rsidRPr="004A3F0D" w:rsidRDefault="004A3F0D" w:rsidP="004A3F0D">
      <w:pPr>
        <w:ind w:left="1440" w:firstLine="720"/>
      </w:pPr>
      <w:r w:rsidRPr="004A3F0D">
        <w:t xml:space="preserve">+ sum (Penalty * Power Balance violation MW amount) </w:t>
      </w:r>
    </w:p>
    <w:p w14:paraId="1EC6389E" w14:textId="5FD44BDC" w:rsidR="004A3F0D" w:rsidRPr="004A3F0D" w:rsidRDefault="004A3F0D" w:rsidP="004A3F0D">
      <w:pPr>
        <w:ind w:left="1440" w:firstLine="720"/>
      </w:pPr>
      <w:r w:rsidRPr="004A3F0D">
        <w:t>+ sum (Penalty *</w:t>
      </w:r>
      <w:r w:rsidR="00E22CB6">
        <w:t xml:space="preserve"> </w:t>
      </w:r>
      <w:r w:rsidRPr="004A3F0D">
        <w:t xml:space="preserve">Transmission constraint violation MW </w:t>
      </w:r>
      <w:proofErr w:type="gramStart"/>
      <w:r w:rsidRPr="004A3F0D">
        <w:t>amount)}</w:t>
      </w:r>
      <w:proofErr w:type="gramEnd"/>
    </w:p>
    <w:p w14:paraId="3576D520" w14:textId="77777777" w:rsidR="004A3F0D" w:rsidRPr="004A3F0D" w:rsidRDefault="004A3F0D" w:rsidP="004A3F0D"/>
    <w:p w14:paraId="2ADAEA4B" w14:textId="77777777" w:rsidR="004A3F0D" w:rsidRPr="004A3F0D" w:rsidRDefault="004A3F0D" w:rsidP="004A3F0D">
      <w:r w:rsidRPr="004A3F0D">
        <w:t>The objective is subject to the following constraints:</w:t>
      </w:r>
    </w:p>
    <w:p w14:paraId="2B5B0588" w14:textId="77777777" w:rsidR="004A3F0D" w:rsidRPr="004A3F0D" w:rsidRDefault="004A3F0D" w:rsidP="004A3F0D">
      <w:pPr>
        <w:numPr>
          <w:ilvl w:val="0"/>
          <w:numId w:val="9"/>
        </w:numPr>
      </w:pPr>
      <w:r w:rsidRPr="004A3F0D">
        <w:t>Power Balance Constraint</w:t>
      </w:r>
    </w:p>
    <w:p w14:paraId="5DEFF46B" w14:textId="77777777" w:rsidR="004A3F0D" w:rsidRPr="004A3F0D" w:rsidRDefault="004A3F0D" w:rsidP="004A3F0D">
      <w:pPr>
        <w:ind w:left="720" w:firstLine="720"/>
      </w:pPr>
      <w:r w:rsidRPr="004A3F0D">
        <w:t xml:space="preserve">sum (Base Point) + under gen slack – over gen slack = Generation </w:t>
      </w:r>
      <w:proofErr w:type="gramStart"/>
      <w:r w:rsidRPr="004A3F0D">
        <w:t>To</w:t>
      </w:r>
      <w:proofErr w:type="gramEnd"/>
      <w:r w:rsidRPr="004A3F0D">
        <w:t xml:space="preserve"> Be Dispatched</w:t>
      </w:r>
    </w:p>
    <w:p w14:paraId="598087AF" w14:textId="77777777" w:rsidR="004A3F0D" w:rsidRPr="004A3F0D" w:rsidRDefault="004A3F0D" w:rsidP="004A3F0D">
      <w:pPr>
        <w:numPr>
          <w:ilvl w:val="0"/>
          <w:numId w:val="10"/>
        </w:numPr>
      </w:pPr>
      <w:r w:rsidRPr="004A3F0D">
        <w:t>Transmission Constraints</w:t>
      </w:r>
    </w:p>
    <w:p w14:paraId="32E2241C" w14:textId="77777777" w:rsidR="004A3F0D" w:rsidRPr="004A3F0D" w:rsidRDefault="004A3F0D" w:rsidP="004A3F0D">
      <w:r w:rsidRPr="004A3F0D">
        <w:tab/>
      </w:r>
      <w:r w:rsidRPr="004A3F0D">
        <w:tab/>
      </w:r>
      <w:proofErr w:type="gramStart"/>
      <w:r w:rsidRPr="004A3F0D">
        <w:t>sum(</w:t>
      </w:r>
      <w:proofErr w:type="gramEnd"/>
      <w:r w:rsidRPr="004A3F0D">
        <w:t xml:space="preserve">Shift Factor * Base Point) – violation </w:t>
      </w:r>
      <w:proofErr w:type="gramStart"/>
      <w:r w:rsidRPr="004A3F0D">
        <w:t>slack  ≤</w:t>
      </w:r>
      <w:proofErr w:type="gramEnd"/>
      <w:r w:rsidRPr="004A3F0D">
        <w:t xml:space="preserve">  limit</w:t>
      </w:r>
    </w:p>
    <w:p w14:paraId="2890105A" w14:textId="77777777" w:rsidR="004A3F0D" w:rsidRPr="004A3F0D" w:rsidRDefault="004A3F0D" w:rsidP="004A3F0D">
      <w:pPr>
        <w:numPr>
          <w:ilvl w:val="0"/>
          <w:numId w:val="11"/>
        </w:numPr>
      </w:pPr>
      <w:r w:rsidRPr="004A3F0D">
        <w:t xml:space="preserve">Dispatch Limits </w:t>
      </w:r>
    </w:p>
    <w:p w14:paraId="39D01FCB" w14:textId="77777777" w:rsidR="004A3F0D" w:rsidRPr="004A3F0D" w:rsidRDefault="004A3F0D" w:rsidP="004A3F0D">
      <w:r w:rsidRPr="004A3F0D">
        <w:tab/>
      </w:r>
      <w:r w:rsidRPr="004A3F0D">
        <w:tab/>
        <w:t xml:space="preserve">LDL </w:t>
      </w:r>
      <w:proofErr w:type="gramStart"/>
      <w:r w:rsidRPr="004A3F0D">
        <w:t>≤  Base</w:t>
      </w:r>
      <w:proofErr w:type="gramEnd"/>
      <w:r w:rsidRPr="004A3F0D">
        <w:t xml:space="preserve"> Point ≤ HDL</w:t>
      </w:r>
    </w:p>
    <w:p w14:paraId="00607316" w14:textId="77777777" w:rsidR="004A3F0D" w:rsidRPr="004A3F0D" w:rsidRDefault="004A3F0D" w:rsidP="004A3F0D">
      <w:pPr>
        <w:keepLines/>
        <w:widowControl w:val="0"/>
        <w:spacing w:line="240" w:lineRule="atLeast"/>
        <w:rPr>
          <w:b/>
          <w:position w:val="-28"/>
          <w:sz w:val="20"/>
          <w:szCs w:val="20"/>
        </w:rPr>
      </w:pPr>
    </w:p>
    <w:p w14:paraId="0F2BB949" w14:textId="77777777" w:rsidR="004A3F0D" w:rsidRPr="004A3F0D" w:rsidRDefault="004A3F0D" w:rsidP="004A3F0D">
      <w:r w:rsidRPr="004A3F0D">
        <w:t>Based on the SCED dispatch the LMP at each Electrical Bus is calculated as</w:t>
      </w:r>
    </w:p>
    <w:p w14:paraId="1B6FD208" w14:textId="403BC8EB" w:rsidR="004A3F0D" w:rsidRPr="004A3F0D" w:rsidRDefault="00F71026" w:rsidP="00F71026">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2BD93AB4" w14:textId="77777777" w:rsidR="004A3F0D" w:rsidRPr="004A3F0D" w:rsidRDefault="004A3F0D" w:rsidP="004A3F0D">
      <w:proofErr w:type="gramStart"/>
      <w:r w:rsidRPr="004A3F0D">
        <w:t>Where</w:t>
      </w:r>
      <w:proofErr w:type="gramEnd"/>
      <w:r w:rsidRPr="004A3F0D">
        <w:t xml:space="preserve"> </w:t>
      </w:r>
    </w:p>
    <w:p w14:paraId="47ADE77A" w14:textId="77777777" w:rsidR="004A3F0D" w:rsidRPr="004A3F0D" w:rsidRDefault="004A3F0D" w:rsidP="004A3F0D"/>
    <w:p w14:paraId="75961639" w14:textId="568E34C8"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004A3F0D" w:rsidRPr="004A3F0D">
        <w:t xml:space="preserve"> = System Lambda or Power Balance Penalty (if a Power Balance violation exists) at time interval “t”</w:t>
      </w:r>
    </w:p>
    <w:p w14:paraId="19DF7FEC" w14:textId="10DDB281"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004A3F0D" w:rsidRPr="004A3F0D">
        <w:t xml:space="preserve"> = Shift Factor impact of the bus “bus” on constraint “c” at time interval “t”</w:t>
      </w:r>
    </w:p>
    <w:p w14:paraId="2E3B33E9" w14:textId="77777777" w:rsidR="004A3F0D" w:rsidRPr="004A3F0D" w:rsidRDefault="004A3F0D" w:rsidP="004A3F0D">
      <w:pPr>
        <w:ind w:firstLine="720"/>
      </w:pPr>
      <w:r w:rsidRPr="004A3F0D">
        <w:rPr>
          <w:position w:val="-14"/>
        </w:rPr>
        <w:object w:dxaOrig="580" w:dyaOrig="380" w14:anchorId="6E7F00EC">
          <v:shape id="_x0000_i1044" type="#_x0000_t75" style="width:30pt;height:20.25pt" o:ole="">
            <v:imagedata r:id="rId51" o:title=""/>
          </v:shape>
          <o:OLEObject Type="Embed" ProgID="Equation.3" ShapeID="_x0000_i1044" DrawAspect="Content" ObjectID="_1819195129" r:id="rId52"/>
        </w:object>
      </w:r>
      <w:r w:rsidRPr="004A3F0D">
        <w:t xml:space="preserve"> = Shadow Price of constraint “c” at time interval “t” (capped at Max Shadow Price for this constraint).</w:t>
      </w:r>
    </w:p>
    <w:p w14:paraId="30434DCF" w14:textId="77777777" w:rsidR="004A3F0D" w:rsidRPr="004A3F0D" w:rsidRDefault="004A3F0D" w:rsidP="004A3F0D"/>
    <w:p w14:paraId="210CC1B6" w14:textId="775C1EF9" w:rsidR="004A3F0D" w:rsidRPr="004A3F0D" w:rsidRDefault="004A3F0D" w:rsidP="004A3F0D">
      <w:r w:rsidRPr="004A3F0D">
        <w:t>During scarcity if a transmission constraint is violated then transmission constraint and Power Balance constraint will interact with each other to determine whether to move up or move down a resource with positive S</w:t>
      </w:r>
      <w:r w:rsidR="00BC50D3">
        <w:t xml:space="preserve">hift </w:t>
      </w:r>
      <w:r w:rsidRPr="004A3F0D">
        <w:t>F</w:t>
      </w:r>
      <w:r w:rsidR="00BC50D3">
        <w:t>actor</w:t>
      </w:r>
      <w:r w:rsidRPr="004A3F0D">
        <w:t xml:space="preserve"> to the violated constraints if there are no other resources available. </w:t>
      </w:r>
    </w:p>
    <w:p w14:paraId="01702FD9" w14:textId="77777777" w:rsidR="004A3F0D" w:rsidRPr="004A3F0D" w:rsidRDefault="004A3F0D" w:rsidP="004A3F0D">
      <w:pPr>
        <w:numPr>
          <w:ilvl w:val="1"/>
          <w:numId w:val="12"/>
        </w:numPr>
      </w:pPr>
      <w:r w:rsidRPr="004A3F0D">
        <w:t xml:space="preserve">Cost of moving up the Resource = Shift Factor * Transmission Constraint Penalty + Offer cost </w:t>
      </w:r>
    </w:p>
    <w:p w14:paraId="47E84B4F" w14:textId="77777777" w:rsidR="004A3F0D" w:rsidRPr="004A3F0D" w:rsidRDefault="004A3F0D" w:rsidP="004A3F0D">
      <w:pPr>
        <w:numPr>
          <w:ilvl w:val="1"/>
          <w:numId w:val="12"/>
        </w:numPr>
      </w:pPr>
      <w:r w:rsidRPr="004A3F0D">
        <w:t xml:space="preserve"> Cost of moving down the Resource = Power Balance Penalty </w:t>
      </w:r>
    </w:p>
    <w:p w14:paraId="359DE760" w14:textId="77777777" w:rsidR="004A3F0D" w:rsidRPr="004A3F0D" w:rsidRDefault="004A3F0D" w:rsidP="004A3F0D"/>
    <w:p w14:paraId="05C20C5E" w14:textId="77777777" w:rsidR="004A3F0D" w:rsidRPr="004A3F0D" w:rsidRDefault="004A3F0D" w:rsidP="004A3F0D">
      <w:r w:rsidRPr="004A3F0D">
        <w:t>The Resource will be moved down for resolving constraints if (a) &gt; (b).</w:t>
      </w:r>
    </w:p>
    <w:p w14:paraId="0061385C" w14:textId="77777777" w:rsidR="004A3F0D" w:rsidRPr="004A3F0D" w:rsidRDefault="004A3F0D" w:rsidP="004A3F0D">
      <w:r w:rsidRPr="004A3F0D">
        <w:t xml:space="preserve">If (a) &lt; (b) then the Resource will be moved up </w:t>
      </w:r>
      <w:proofErr w:type="gramStart"/>
      <w:r w:rsidRPr="004A3F0D">
        <w:t>for meeting</w:t>
      </w:r>
      <w:proofErr w:type="gramEnd"/>
      <w:r w:rsidRPr="004A3F0D">
        <w:t xml:space="preserve">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E05A02B"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2CBBDC78" w14:textId="77777777" w:rsidR="004A3F0D" w:rsidRPr="004A3F0D" w:rsidRDefault="004A3F0D" w:rsidP="004A3F0D">
            <w:pPr>
              <w:spacing w:before="120" w:after="240"/>
              <w:rPr>
                <w:b/>
                <w:i/>
              </w:rPr>
            </w:pPr>
            <w:r w:rsidRPr="004A3F0D">
              <w:rPr>
                <w:b/>
                <w:i/>
              </w:rPr>
              <w:lastRenderedPageBreak/>
              <w:t>[OBDRR020</w:t>
            </w:r>
            <w:proofErr w:type="gramStart"/>
            <w:r w:rsidRPr="004A3F0D">
              <w:rPr>
                <w:b/>
                <w:i/>
              </w:rPr>
              <w:t>:  Delete</w:t>
            </w:r>
            <w:proofErr w:type="gramEnd"/>
            <w:r w:rsidRPr="004A3F0D">
              <w:rPr>
                <w:b/>
                <w:i/>
              </w:rPr>
              <w:t xml:space="preserve"> Appendix 1 above upon system implementation of the Real-Time Co-Optimization (RTC) project and renumber accordingly.]</w:t>
            </w:r>
          </w:p>
        </w:tc>
      </w:tr>
    </w:tbl>
    <w:p w14:paraId="78DE58CD" w14:textId="77777777" w:rsidR="004A3F0D" w:rsidRPr="004A3F0D" w:rsidRDefault="004A3F0D" w:rsidP="004A3F0D"/>
    <w:p w14:paraId="05019FBF" w14:textId="77777777" w:rsidR="004A3F0D" w:rsidRPr="004A3F0D" w:rsidRDefault="004A3F0D" w:rsidP="004A3F0D">
      <w:pPr>
        <w:keepNext/>
        <w:spacing w:after="240"/>
        <w:jc w:val="center"/>
        <w:outlineLvl w:val="0"/>
        <w:rPr>
          <w:b/>
          <w:bCs/>
          <w:kern w:val="32"/>
          <w:sz w:val="28"/>
          <w:szCs w:val="28"/>
          <w:lang w:val="x-none" w:eastAsia="x-none"/>
        </w:rPr>
      </w:pPr>
      <w:bookmarkStart w:id="59" w:name="_Toc272474911"/>
      <w:bookmarkStart w:id="60" w:name="_Toc302383760"/>
      <w:r w:rsidRPr="004A3F0D">
        <w:rPr>
          <w:b/>
          <w:bCs/>
          <w:kern w:val="32"/>
          <w:sz w:val="28"/>
          <w:szCs w:val="28"/>
          <w:lang w:eastAsia="x-none"/>
        </w:rPr>
        <w:br w:type="page"/>
      </w:r>
      <w:bookmarkStart w:id="61" w:name="_Toc384823716"/>
      <w:r w:rsidRPr="004A3F0D">
        <w:rPr>
          <w:b/>
          <w:caps/>
          <w:szCs w:val="20"/>
        </w:rPr>
        <w:lastRenderedPageBreak/>
        <w:t>Appendix 2</w:t>
      </w:r>
      <w:bookmarkEnd w:id="59"/>
      <w:bookmarkEnd w:id="60"/>
      <w:r w:rsidRPr="004A3F0D">
        <w:rPr>
          <w:b/>
          <w:caps/>
          <w:szCs w:val="20"/>
        </w:rPr>
        <w:t xml:space="preserve">: </w:t>
      </w:r>
      <w:bookmarkStart w:id="62" w:name="_Toc272474912"/>
      <w:bookmarkStart w:id="63" w:name="_Toc302383761"/>
      <w:r w:rsidRPr="004A3F0D">
        <w:rPr>
          <w:b/>
          <w:caps/>
          <w:szCs w:val="20"/>
        </w:rPr>
        <w:t>Day-Ahead Market Optimization Control Parameters</w:t>
      </w:r>
      <w:bookmarkEnd w:id="61"/>
      <w:bookmarkEnd w:id="62"/>
      <w:bookmarkEnd w:id="63"/>
    </w:p>
    <w:p w14:paraId="2A5A0BD3" w14:textId="497B2F62" w:rsidR="004A3F0D" w:rsidRPr="004A3F0D" w:rsidRDefault="004A3F0D" w:rsidP="004A3F0D">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646CE3">
        <w:rPr>
          <w:iCs/>
        </w:rPr>
        <w:t>-</w:t>
      </w:r>
      <w:r w:rsidRPr="004A3F0D">
        <w:rPr>
          <w:iCs/>
        </w:rPr>
        <w:t xml:space="preserve">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4A3F0D">
        <w:rPr>
          <w:iCs/>
        </w:rPr>
        <w:t>bid based</w:t>
      </w:r>
      <w:proofErr w:type="gramEnd"/>
      <w:r w:rsidRPr="004A3F0D">
        <w:rPr>
          <w:iCs/>
        </w:rPr>
        <w:t xml:space="preserve"> revenues and offer based cost and, additionally, penalty cost values that are used to control certain non</w:t>
      </w:r>
      <w:r w:rsidRPr="004A3F0D">
        <w:rPr>
          <w:iCs/>
        </w:rPr>
        <w:noBreakHyphen/>
        <w:t xml:space="preserve">economic aspects of the optimization as described below.  These penalty values represent costs of constraint </w:t>
      </w:r>
      <w:proofErr w:type="gramStart"/>
      <w:r w:rsidRPr="004A3F0D">
        <w:rPr>
          <w:iCs/>
        </w:rPr>
        <w:t>violations</w:t>
      </w:r>
      <w:proofErr w:type="gramEnd"/>
      <w:r w:rsidRPr="004A3F0D">
        <w:rPr>
          <w:iCs/>
        </w:rPr>
        <w:t xml:space="preserve"> and they serve two purposes: rank constraints as relative violation priorities and limit the costs of constraint limitations.  Based on paragraph (4)(c)(</w:t>
      </w:r>
      <w:proofErr w:type="spellStart"/>
      <w:r w:rsidRPr="004A3F0D">
        <w:rPr>
          <w:iCs/>
        </w:rPr>
        <w:t>i</w:t>
      </w:r>
      <w:proofErr w:type="spellEnd"/>
      <w:r w:rsidRPr="004A3F0D">
        <w:rPr>
          <w:iCs/>
        </w:rPr>
        <w:t xml:space="preserve">) of Section 4.5.1, DAM Clearing Process, the transmission constraint limits </w:t>
      </w:r>
      <w:proofErr w:type="gramStart"/>
      <w:r w:rsidRPr="004A3F0D">
        <w:rPr>
          <w:iCs/>
        </w:rPr>
        <w:t>needs</w:t>
      </w:r>
      <w:proofErr w:type="gramEnd"/>
      <w:r w:rsidRPr="004A3F0D">
        <w:rPr>
          <w:iCs/>
        </w:rPr>
        <w:t xml:space="preserve">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23955B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5B846249" w14:textId="7D931FA5" w:rsidR="004A3F0D" w:rsidRPr="004A3F0D" w:rsidRDefault="004A3F0D" w:rsidP="004A3F0D">
            <w:pPr>
              <w:spacing w:before="120" w:after="240"/>
              <w:rPr>
                <w:b/>
                <w:i/>
              </w:rPr>
            </w:pPr>
            <w:r w:rsidRPr="004A3F0D">
              <w:rPr>
                <w:b/>
                <w:i/>
              </w:rPr>
              <w:t>[OBDRR020</w:t>
            </w:r>
            <w:r w:rsidR="002C4FDD">
              <w:rPr>
                <w:b/>
                <w:i/>
              </w:rPr>
              <w:t xml:space="preserve"> and NPRR1246</w:t>
            </w:r>
            <w:proofErr w:type="gramStart"/>
            <w:r w:rsidRPr="004A3F0D">
              <w:rPr>
                <w:b/>
                <w:i/>
              </w:rPr>
              <w:t>:  Replace</w:t>
            </w:r>
            <w:proofErr w:type="gramEnd"/>
            <w:r w:rsidRPr="004A3F0D">
              <w:rPr>
                <w:b/>
                <w:i/>
              </w:rPr>
              <w:t xml:space="preserve"> the paragraph above with the following upon system implementation of the Real-Time Co-Optimization (RTC) project:]</w:t>
            </w:r>
          </w:p>
          <w:p w14:paraId="00BB730C" w14:textId="69A683B4" w:rsidR="004A3F0D" w:rsidRPr="004A3F0D" w:rsidRDefault="004A3F0D" w:rsidP="004A3F0D">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r w:rsidR="002C4FDD">
              <w:rPr>
                <w:iCs/>
              </w:rPr>
              <w:t>Resource</w:t>
            </w:r>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807350">
              <w:rPr>
                <w:iCs/>
              </w:rPr>
              <w:t>-</w:t>
            </w:r>
            <w:r w:rsidRPr="004A3F0D">
              <w:rPr>
                <w:iCs/>
              </w:rPr>
              <w:t xml:space="preserve">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4A3F0D">
              <w:rPr>
                <w:iCs/>
              </w:rPr>
              <w:t>bid based</w:t>
            </w:r>
            <w:proofErr w:type="gramEnd"/>
            <w:r w:rsidRPr="004A3F0D">
              <w:rPr>
                <w:iCs/>
              </w:rPr>
              <w:t xml:space="preserve"> revenues and offer based cost and, additionally, penalty cost values that are used to control certain non</w:t>
            </w:r>
            <w:r w:rsidRPr="004A3F0D">
              <w:rPr>
                <w:iCs/>
              </w:rPr>
              <w:noBreakHyphen/>
              <w:t xml:space="preserve">economic aspects of the optimization as described below.  These penalty values represent costs of constraint </w:t>
            </w:r>
            <w:proofErr w:type="gramStart"/>
            <w:r w:rsidRPr="004A3F0D">
              <w:rPr>
                <w:iCs/>
              </w:rPr>
              <w:t>violations</w:t>
            </w:r>
            <w:proofErr w:type="gramEnd"/>
            <w:r w:rsidRPr="004A3F0D">
              <w:rPr>
                <w:iCs/>
              </w:rPr>
              <w:t xml:space="preserve"> and they serve two purposes: rank constraints as relative violation priorities and limit the costs of constraint limitations.  </w:t>
            </w:r>
            <w:proofErr w:type="gramStart"/>
            <w:r w:rsidRPr="004A3F0D">
              <w:rPr>
                <w:iCs/>
              </w:rPr>
              <w:t>The Protocols</w:t>
            </w:r>
            <w:proofErr w:type="gramEnd"/>
            <w:r w:rsidRPr="004A3F0D">
              <w:rPr>
                <w:iCs/>
              </w:rPr>
              <w:t xml:space="preserve">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5C9B57AE" w14:textId="77777777" w:rsidR="004A3F0D" w:rsidRPr="004A3F0D" w:rsidRDefault="004A3F0D" w:rsidP="004A3F0D">
      <w:pPr>
        <w:spacing w:before="240" w:after="240"/>
        <w:jc w:val="both"/>
      </w:pPr>
      <w:r w:rsidRPr="004A3F0D">
        <w:t xml:space="preserve">The penalty factors used in the Day-Ahead optimization’s objective function are configurable and can be set by an authorized ERCOT Operator.  Table 2-1 lists the available optimization penalty </w:t>
      </w:r>
      <w:r w:rsidRPr="004A3F0D">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895B61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4E7F84A4"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0D10623F" w14:textId="77777777" w:rsidR="004A3F0D" w:rsidRPr="004A3F0D" w:rsidRDefault="004A3F0D" w:rsidP="004A3F0D">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7132CEB" w14:textId="7F96F9B8" w:rsidR="004A3F0D" w:rsidRPr="004A3F0D" w:rsidRDefault="004A3F0D" w:rsidP="004A3F0D"/>
    <w:p w14:paraId="15AF251D" w14:textId="77777777" w:rsidR="004A3F0D" w:rsidRPr="004A3F0D" w:rsidRDefault="004A3F0D" w:rsidP="004A3F0D">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4A3F0D" w:rsidRPr="004A3F0D" w14:paraId="6C0EBD6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2F9908"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6643170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849E57"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BB3091"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4870D44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D70DAF"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34B781" w14:textId="77777777" w:rsidR="004A3F0D" w:rsidRPr="004A3F0D" w:rsidRDefault="004A3F0D" w:rsidP="004A3F0D">
            <w:pPr>
              <w:jc w:val="right"/>
              <w:rPr>
                <w:color w:val="000000"/>
                <w:sz w:val="18"/>
                <w:szCs w:val="18"/>
              </w:rPr>
            </w:pPr>
          </w:p>
        </w:tc>
      </w:tr>
      <w:tr w:rsidR="004A3F0D" w:rsidRPr="004A3F0D" w14:paraId="53E9892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8BE6AF"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1D80F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1AA757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407072"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268ADF"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3FAAA5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6911A6" w14:textId="77777777" w:rsidR="004A3F0D" w:rsidRPr="004A3F0D" w:rsidRDefault="004A3F0D" w:rsidP="004A3F0D">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D6E8B8" w14:textId="77777777" w:rsidR="004A3F0D" w:rsidRPr="004A3F0D" w:rsidRDefault="004A3F0D" w:rsidP="004A3F0D">
            <w:pPr>
              <w:rPr>
                <w:color w:val="000000"/>
                <w:sz w:val="18"/>
                <w:szCs w:val="18"/>
              </w:rPr>
            </w:pPr>
          </w:p>
        </w:tc>
      </w:tr>
      <w:tr w:rsidR="004A3F0D" w:rsidRPr="004A3F0D" w14:paraId="711891A7"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9809A2" w14:textId="77777777" w:rsidR="004A3F0D" w:rsidRPr="004A3F0D" w:rsidRDefault="004A3F0D" w:rsidP="004A3F0D">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B63B95"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4B19DB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989B4B" w14:textId="77777777" w:rsidR="004A3F0D" w:rsidRPr="004A3F0D" w:rsidRDefault="004A3F0D" w:rsidP="004A3F0D">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8A6E2E"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0FF5C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FB9E57" w14:textId="77777777" w:rsidR="004A3F0D" w:rsidRPr="004A3F0D" w:rsidRDefault="004A3F0D" w:rsidP="004A3F0D">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F63FEE" w14:textId="77777777" w:rsidR="004A3F0D" w:rsidRPr="004A3F0D" w:rsidRDefault="004A3F0D" w:rsidP="004A3F0D">
            <w:pPr>
              <w:jc w:val="right"/>
              <w:rPr>
                <w:rFonts w:eastAsia="Calibri"/>
                <w:color w:val="000000"/>
                <w:sz w:val="18"/>
                <w:szCs w:val="18"/>
              </w:rPr>
            </w:pPr>
            <w:r w:rsidRPr="004A3F0D">
              <w:rPr>
                <w:color w:val="000000"/>
                <w:sz w:val="18"/>
                <w:szCs w:val="18"/>
              </w:rPr>
              <w:t>SWCAP minus 0.01</w:t>
            </w:r>
          </w:p>
        </w:tc>
      </w:tr>
      <w:tr w:rsidR="004A3F0D" w:rsidRPr="004A3F0D" w14:paraId="59684AFB"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8CD944" w14:textId="77777777" w:rsidR="004A3F0D" w:rsidRPr="004A3F0D" w:rsidRDefault="004A3F0D" w:rsidP="004A3F0D">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77F114" w14:textId="77777777" w:rsidR="004A3F0D" w:rsidRPr="004A3F0D" w:rsidRDefault="004A3F0D" w:rsidP="004A3F0D">
            <w:pPr>
              <w:jc w:val="right"/>
              <w:rPr>
                <w:rFonts w:eastAsia="Calibri"/>
                <w:color w:val="000000"/>
                <w:sz w:val="18"/>
                <w:szCs w:val="18"/>
              </w:rPr>
            </w:pPr>
            <w:r w:rsidRPr="004A3F0D">
              <w:rPr>
                <w:color w:val="000000"/>
                <w:sz w:val="18"/>
                <w:szCs w:val="18"/>
              </w:rPr>
              <w:t>SWCAP minus 0.03</w:t>
            </w:r>
          </w:p>
        </w:tc>
      </w:tr>
      <w:tr w:rsidR="004A3F0D" w:rsidRPr="004A3F0D" w14:paraId="6753E8B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115A4D"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C1EAA7" w14:textId="77777777" w:rsidR="004A3F0D" w:rsidRPr="004A3F0D" w:rsidRDefault="004A3F0D" w:rsidP="004A3F0D">
            <w:pPr>
              <w:rPr>
                <w:color w:val="000000"/>
                <w:sz w:val="18"/>
                <w:szCs w:val="18"/>
              </w:rPr>
            </w:pPr>
          </w:p>
        </w:tc>
      </w:tr>
      <w:tr w:rsidR="004A3F0D" w:rsidRPr="004A3F0D" w14:paraId="3EAA38F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13FC2B"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BDB3DF"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18521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3585C76"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DFD09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1FEA699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CCF0B1"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3A6968"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7CF86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E273AA"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7C337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57DD33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F639792"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BAB5CD"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6488E5C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096CD3"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A0D143"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28B63D31"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E41FF7"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AB3FAA"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4ABA66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5651DF"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8FC661"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3C2C74E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FB5906"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93262E"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32DE224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8C77C4"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t>Contingency  10.1</w:t>
            </w:r>
            <w:proofErr w:type="gramEnd"/>
            <w:r w:rsidRPr="004A3F0D">
              <w:rPr>
                <w:color w:val="000000"/>
                <w:sz w:val="18"/>
                <w:szCs w:val="18"/>
              </w:rPr>
              <w:t>-20KV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DB4B21"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3203213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D5F036"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t>Contingency  20.1</w:t>
            </w:r>
            <w:proofErr w:type="gramEnd"/>
            <w:r w:rsidRPr="004A3F0D">
              <w:rPr>
                <w:color w:val="000000"/>
                <w:sz w:val="18"/>
                <w:szCs w:val="18"/>
              </w:rPr>
              <w:t>-30KV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6D091B"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18D147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1DC446"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t>Contingency  30.1</w:t>
            </w:r>
            <w:proofErr w:type="gramEnd"/>
            <w:r w:rsidRPr="004A3F0D">
              <w:rPr>
                <w:color w:val="000000"/>
                <w:sz w:val="18"/>
                <w:szCs w:val="18"/>
              </w:rPr>
              <w:t>-50KV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FF78FD"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7CD07EF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A8E9BB"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t>Contingency  50.1</w:t>
            </w:r>
            <w:proofErr w:type="gramEnd"/>
            <w:r w:rsidRPr="004A3F0D">
              <w:rPr>
                <w:color w:val="000000"/>
                <w:sz w:val="18"/>
                <w:szCs w:val="18"/>
              </w:rPr>
              <w:t>-100KV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B6A78"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0AB95D9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A4CAC9"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t>Contingency  100.1</w:t>
            </w:r>
            <w:proofErr w:type="gramEnd"/>
            <w:r w:rsidRPr="004A3F0D">
              <w:rPr>
                <w:color w:val="000000"/>
                <w:sz w:val="18"/>
                <w:szCs w:val="18"/>
              </w:rPr>
              <w:t>-120KV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046C3D"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0A4101B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484665"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lastRenderedPageBreak/>
              <w:t>Contingency  120.1</w:t>
            </w:r>
            <w:proofErr w:type="gramEnd"/>
            <w:r w:rsidRPr="004A3F0D">
              <w:rPr>
                <w:color w:val="000000"/>
                <w:sz w:val="18"/>
                <w:szCs w:val="18"/>
              </w:rPr>
              <w:t>-150KV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C150AE"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4956C18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AEAE55F"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t>Contingency  150</w:t>
            </w:r>
            <w:proofErr w:type="gramEnd"/>
            <w:r w:rsidRPr="004A3F0D">
              <w:rPr>
                <w:color w:val="000000"/>
                <w:sz w:val="18"/>
                <w:szCs w:val="18"/>
              </w:rPr>
              <w:t>+KV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6E7A4E"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1FDA28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4A2A10"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3C642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0F48AB14" w14:textId="77777777" w:rsidR="004A3F0D" w:rsidRPr="004A3F0D" w:rsidRDefault="004A3F0D" w:rsidP="004A3F0D">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7623746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1D7CBF8" w14:textId="77777777" w:rsidR="004A3F0D" w:rsidRPr="004A3F0D" w:rsidRDefault="004A3F0D" w:rsidP="004A3F0D">
            <w:pPr>
              <w:spacing w:before="120" w:after="240"/>
              <w:rPr>
                <w:b/>
                <w:i/>
              </w:rPr>
            </w:pPr>
            <w:r w:rsidRPr="004A3F0D">
              <w:rPr>
                <w:b/>
                <w:i/>
              </w:rPr>
              <w:t>[OBDRR020</w:t>
            </w:r>
            <w:proofErr w:type="gramStart"/>
            <w:r w:rsidRPr="004A3F0D">
              <w:rPr>
                <w:b/>
                <w:i/>
              </w:rPr>
              <w:t>:  Replace</w:t>
            </w:r>
            <w:proofErr w:type="gramEnd"/>
            <w:r w:rsidRPr="004A3F0D">
              <w:rPr>
                <w:b/>
                <w:i/>
              </w:rPr>
              <w:t xml:space="preserve"> the Table 2-1 above with the following upon system implementation of the Real-Time Co-Optimization (RTC) project:]</w:t>
            </w:r>
          </w:p>
          <w:p w14:paraId="7EB8E1A6" w14:textId="77777777" w:rsidR="004A3F0D" w:rsidRPr="004A3F0D" w:rsidRDefault="004A3F0D" w:rsidP="004A3F0D">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4A3F0D" w:rsidRPr="004A3F0D" w14:paraId="74E984A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B5A78D"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08B63F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927F2A"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254434"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05BA7AE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AE1B30"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55E18B" w14:textId="77777777" w:rsidR="004A3F0D" w:rsidRPr="004A3F0D" w:rsidRDefault="004A3F0D" w:rsidP="004A3F0D">
                  <w:pPr>
                    <w:jc w:val="right"/>
                    <w:rPr>
                      <w:color w:val="000000"/>
                      <w:sz w:val="18"/>
                      <w:szCs w:val="18"/>
                    </w:rPr>
                  </w:pPr>
                </w:p>
              </w:tc>
            </w:tr>
            <w:tr w:rsidR="004A3F0D" w:rsidRPr="004A3F0D" w14:paraId="32D6185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0A7916"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D43A86"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72DC6A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A70D6DD"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EFAF8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2804D65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22BC59F"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493862" w14:textId="77777777" w:rsidR="004A3F0D" w:rsidRPr="004A3F0D" w:rsidRDefault="004A3F0D" w:rsidP="004A3F0D">
                  <w:pPr>
                    <w:rPr>
                      <w:color w:val="000000"/>
                      <w:sz w:val="18"/>
                      <w:szCs w:val="18"/>
                    </w:rPr>
                  </w:pPr>
                </w:p>
              </w:tc>
            </w:tr>
            <w:tr w:rsidR="004A3F0D" w:rsidRPr="004A3F0D" w14:paraId="226A8CC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A010DD"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B3C3C8"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0F2EC59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A85057"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01EF87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577CEAE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5E51CD"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74DE32"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FDE161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4C3F03"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A3E8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6321494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014D3D"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FCE671"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4761092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04120A"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34D1CA"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446128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A8DDAE"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4D451D"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0D85C3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57BA1A"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8B6A9C"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4BC2650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A9133C"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53BE8F"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1FEC19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AA2809"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t>Contingency  10.1</w:t>
                  </w:r>
                  <w:proofErr w:type="gramEnd"/>
                  <w:r w:rsidRPr="004A3F0D">
                    <w:rPr>
                      <w:color w:val="000000"/>
                      <w:sz w:val="18"/>
                      <w:szCs w:val="18"/>
                    </w:rPr>
                    <w:t>-20KV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CEDC74"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2679B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933334"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t>Contingency  20.1</w:t>
                  </w:r>
                  <w:proofErr w:type="gramEnd"/>
                  <w:r w:rsidRPr="004A3F0D">
                    <w:rPr>
                      <w:color w:val="000000"/>
                      <w:sz w:val="18"/>
                      <w:szCs w:val="18"/>
                    </w:rPr>
                    <w:t>-30KV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202D62"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37E2C1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5F20B4B"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t>Contingency  30.1</w:t>
                  </w:r>
                  <w:proofErr w:type="gramEnd"/>
                  <w:r w:rsidRPr="004A3F0D">
                    <w:rPr>
                      <w:color w:val="000000"/>
                      <w:sz w:val="18"/>
                      <w:szCs w:val="18"/>
                    </w:rPr>
                    <w:t>-50KV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A812B6"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1EEB550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258512"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t>Contingency  50.1</w:t>
                  </w:r>
                  <w:proofErr w:type="gramEnd"/>
                  <w:r w:rsidRPr="004A3F0D">
                    <w:rPr>
                      <w:color w:val="000000"/>
                      <w:sz w:val="18"/>
                      <w:szCs w:val="18"/>
                    </w:rPr>
                    <w:t>-100KV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76EC0E7"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4AC961A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52ACC95"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t>Contingency  100.1</w:t>
                  </w:r>
                  <w:proofErr w:type="gramEnd"/>
                  <w:r w:rsidRPr="004A3F0D">
                    <w:rPr>
                      <w:color w:val="000000"/>
                      <w:sz w:val="18"/>
                      <w:szCs w:val="18"/>
                    </w:rPr>
                    <w:t>-120KV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F74972"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5A94969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B4D35C"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t>Contingency  120.1</w:t>
                  </w:r>
                  <w:proofErr w:type="gramEnd"/>
                  <w:r w:rsidRPr="004A3F0D">
                    <w:rPr>
                      <w:color w:val="000000"/>
                      <w:sz w:val="18"/>
                      <w:szCs w:val="18"/>
                    </w:rPr>
                    <w:t>-150KV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1D3C06"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1D9F0C4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61BB42" w14:textId="77777777" w:rsidR="004A3F0D" w:rsidRPr="004A3F0D" w:rsidRDefault="004A3F0D" w:rsidP="004A3F0D">
                  <w:pPr>
                    <w:jc w:val="right"/>
                    <w:rPr>
                      <w:rFonts w:eastAsia="Calibri"/>
                      <w:color w:val="000000"/>
                      <w:sz w:val="18"/>
                      <w:szCs w:val="18"/>
                    </w:rPr>
                  </w:pPr>
                  <w:proofErr w:type="gramStart"/>
                  <w:r w:rsidRPr="004A3F0D">
                    <w:rPr>
                      <w:color w:val="000000"/>
                      <w:sz w:val="18"/>
                      <w:szCs w:val="18"/>
                    </w:rPr>
                    <w:t>Contingency  150</w:t>
                  </w:r>
                  <w:proofErr w:type="gramEnd"/>
                  <w:r w:rsidRPr="004A3F0D">
                    <w:rPr>
                      <w:color w:val="000000"/>
                      <w:sz w:val="18"/>
                      <w:szCs w:val="18"/>
                    </w:rPr>
                    <w:t>+KV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59806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2966046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A740E1"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70FB5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49C3C32D" w14:textId="77777777" w:rsidR="004A3F0D" w:rsidRPr="004A3F0D" w:rsidRDefault="004A3F0D" w:rsidP="004A3F0D">
            <w:pPr>
              <w:spacing w:before="240" w:after="240" w:line="360" w:lineRule="auto"/>
              <w:jc w:val="both"/>
            </w:pPr>
          </w:p>
        </w:tc>
      </w:tr>
    </w:tbl>
    <w:p w14:paraId="49368D0E" w14:textId="77777777" w:rsidR="004A3F0D" w:rsidRPr="004A3F0D" w:rsidRDefault="004A3F0D" w:rsidP="004A3F0D">
      <w:pPr>
        <w:rPr>
          <w:b/>
        </w:rPr>
      </w:pPr>
    </w:p>
    <w:p w14:paraId="4CCE3DE8" w14:textId="737B5DF9" w:rsidR="004A3F0D" w:rsidRPr="004A3F0D" w:rsidRDefault="004A3F0D" w:rsidP="004A3F0D">
      <w:pPr>
        <w:rPr>
          <w:b/>
        </w:rPr>
      </w:pPr>
      <w:r w:rsidRPr="004A3F0D">
        <w:rPr>
          <w:b/>
        </w:rPr>
        <w:t>2.1</w:t>
      </w:r>
      <w:r w:rsidRPr="004A3F0D">
        <w:rPr>
          <w:b/>
        </w:rPr>
        <w:tab/>
        <w:t>Over/Under – Generation Penalty Factors</w:t>
      </w:r>
    </w:p>
    <w:p w14:paraId="1F29D5BC" w14:textId="77777777" w:rsidR="004A3F0D" w:rsidRPr="004A3F0D" w:rsidRDefault="004A3F0D" w:rsidP="004A3F0D">
      <w:pPr>
        <w:spacing w:line="276" w:lineRule="auto"/>
      </w:pPr>
    </w:p>
    <w:p w14:paraId="22F948B8" w14:textId="4C38F830" w:rsidR="004A3F0D" w:rsidRDefault="004A3F0D" w:rsidP="00D760DF">
      <w:pPr>
        <w:spacing w:after="240"/>
        <w:jc w:val="both"/>
      </w:pPr>
      <w:r w:rsidRPr="004A3F0D">
        <w:t xml:space="preserve">In the ERCOT DAM an over/under energy supply condition (referred to here as over/under generation conditions) in an Operating Hour within the Operating Day can occur </w:t>
      </w:r>
      <w:proofErr w:type="gramStart"/>
      <w:r w:rsidRPr="004A3F0D">
        <w:t>as a result of</w:t>
      </w:r>
      <w:proofErr w:type="gramEnd"/>
      <w:r w:rsidRPr="004A3F0D">
        <w:t xml:space="preserve">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rsidRPr="004A3F0D">
        <w:lastRenderedPageBreak/>
        <w:t xml:space="preserve">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4A3F0D">
        <w:t>start up</w:t>
      </w:r>
      <w:proofErr w:type="spellEnd"/>
      <w:r w:rsidRPr="004A3F0D">
        <w:t xml:space="preserve"> and minimum generation cost of the committed resources.  SCED, on the other hand, is an economic dispatch problem and hence for it to dispatch reasonable offers, the Power Balance Penalty Factor need only be in the order of the energy offer cost.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0E02409C"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5F254B2" w14:textId="1183CA93" w:rsidR="002C4FDD" w:rsidRPr="004A3F0D" w:rsidRDefault="002C4FDD" w:rsidP="0039253B">
            <w:pPr>
              <w:spacing w:before="120" w:after="240"/>
              <w:rPr>
                <w:b/>
                <w:i/>
              </w:rPr>
            </w:pPr>
            <w:r w:rsidRPr="004A3F0D">
              <w:rPr>
                <w:b/>
                <w:i/>
              </w:rPr>
              <w:t>[</w:t>
            </w:r>
            <w:r>
              <w:rPr>
                <w:b/>
                <w:i/>
              </w:rPr>
              <w:t>NPRR1246</w:t>
            </w:r>
            <w:proofErr w:type="gramStart"/>
            <w:r w:rsidRPr="004A3F0D">
              <w:rPr>
                <w:b/>
                <w:i/>
              </w:rPr>
              <w:t>:  Replace</w:t>
            </w:r>
            <w:proofErr w:type="gramEnd"/>
            <w:r w:rsidRPr="004A3F0D">
              <w:rPr>
                <w:b/>
                <w:i/>
              </w:rPr>
              <w:t xml:space="preserve"> the paragraph above with the following upon system implementation of the Real-Time Co-Optimization (RTC) project:]</w:t>
            </w:r>
          </w:p>
          <w:p w14:paraId="3CA7D77A" w14:textId="544E5ED0" w:rsidR="002C4FDD" w:rsidRPr="004A3F0D" w:rsidRDefault="002C4FDD" w:rsidP="002C4FDD">
            <w:pPr>
              <w:spacing w:after="120"/>
              <w:jc w:val="both"/>
            </w:pPr>
            <w:r w:rsidRPr="004A3F0D">
              <w:t xml:space="preserve">In the ERCOT DAM an over/under energy supply condition (referred to here as over/under generation conditions) in an Operating Hour within the Operating Day can occur </w:t>
            </w:r>
            <w:proofErr w:type="gramStart"/>
            <w:r w:rsidRPr="004A3F0D">
              <w:t>as a result of</w:t>
            </w:r>
            <w:proofErr w:type="gramEnd"/>
            <w:r w:rsidRPr="004A3F0D">
              <w:t xml:space="preserve"> a strike of energy only block offers or the inherent lumpiness of Generation Resource </w:t>
            </w:r>
            <w:r>
              <w:t xml:space="preserve">and Energy Storage (ESR) </w:t>
            </w:r>
            <w:r w:rsidRPr="004A3F0D">
              <w:t xml:space="preserve">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4A3F0D">
              <w:t>start up</w:t>
            </w:r>
            <w:proofErr w:type="spellEnd"/>
            <w:r w:rsidRPr="004A3F0D">
              <w:t xml:space="preserve"> and minimum generation cost of the committed resources.  SCED, on the other hand, is an economic dispatch problem and hence for it to dispatch reasonable offers, the Power Balance Penalty Factor need only be in the order of the energy offer cost.</w:t>
            </w:r>
          </w:p>
        </w:tc>
      </w:tr>
    </w:tbl>
    <w:p w14:paraId="61693224" w14:textId="77777777" w:rsidR="002C4FDD" w:rsidRPr="004A3F0D" w:rsidRDefault="002C4FDD" w:rsidP="004A3F0D">
      <w:pPr>
        <w:jc w:val="both"/>
      </w:pPr>
    </w:p>
    <w:p w14:paraId="50676FE4" w14:textId="77777777" w:rsidR="004A3F0D" w:rsidRPr="004A3F0D" w:rsidRDefault="004A3F0D" w:rsidP="004A3F0D"/>
    <w:p w14:paraId="2B3C6EBF" w14:textId="40962D9E" w:rsidR="004A3F0D" w:rsidRPr="004A3F0D" w:rsidRDefault="004A3F0D" w:rsidP="004A3F0D">
      <w:pPr>
        <w:spacing w:line="276" w:lineRule="auto"/>
        <w:rPr>
          <w:b/>
        </w:rPr>
      </w:pPr>
      <w:r w:rsidRPr="004A3F0D">
        <w:rPr>
          <w:b/>
        </w:rPr>
        <w:t>2.2</w:t>
      </w:r>
      <w:r w:rsidRPr="004A3F0D">
        <w:rPr>
          <w:b/>
        </w:rPr>
        <w:tab/>
        <w:t>Ancillary Service Penalty Factors</w:t>
      </w:r>
    </w:p>
    <w:p w14:paraId="487164F6" w14:textId="77777777" w:rsidR="004A3F0D" w:rsidRPr="004A3F0D" w:rsidRDefault="004A3F0D" w:rsidP="004A3F0D">
      <w:pPr>
        <w:spacing w:line="276" w:lineRule="auto"/>
        <w:rPr>
          <w:b/>
        </w:rPr>
      </w:pPr>
    </w:p>
    <w:p w14:paraId="413B0776" w14:textId="0F7F8D14" w:rsidR="004A3F0D" w:rsidRPr="004A3F0D" w:rsidRDefault="004A3F0D" w:rsidP="004A3F0D">
      <w:pPr>
        <w:jc w:val="both"/>
      </w:pPr>
      <w:r w:rsidRPr="004A3F0D">
        <w:t>The Ancillary Service penalty factors serve two purposes.  The procured amount of an Ancillary Service can be lower than the difference between the amount of the required A</w:t>
      </w:r>
      <w:r w:rsidR="00B81046">
        <w:t xml:space="preserve">ncillary </w:t>
      </w:r>
      <w:r w:rsidRPr="004A3F0D">
        <w:t>S</w:t>
      </w:r>
      <w:r w:rsidR="00B81046">
        <w:t>ervice</w:t>
      </w:r>
      <w:r w:rsidRPr="004A3F0D">
        <w:t>, as specified in the A</w:t>
      </w:r>
      <w:r w:rsidR="00791841">
        <w:t xml:space="preserve">ncillary </w:t>
      </w:r>
      <w:r w:rsidRPr="004A3F0D">
        <w:t>S</w:t>
      </w:r>
      <w:r w:rsidR="00791841">
        <w:t>ervice</w:t>
      </w:r>
      <w:r w:rsidRPr="004A3F0D">
        <w:t xml:space="preserve"> Plan, and the amount of the self-arranged AS.  The value of the A</w:t>
      </w:r>
      <w:r w:rsidR="007A7D96">
        <w:t xml:space="preserve">ncillary </w:t>
      </w:r>
      <w:r w:rsidRPr="004A3F0D">
        <w:t>S</w:t>
      </w:r>
      <w:r w:rsidR="007A7D96">
        <w:t>ervice</w:t>
      </w:r>
      <w:r w:rsidRPr="004A3F0D">
        <w:t xml:space="preserve"> penalty factors are chosen to allow the selection of A</w:t>
      </w:r>
      <w:r w:rsidR="00B81046">
        <w:t xml:space="preserve">ncillary </w:t>
      </w:r>
      <w:r w:rsidRPr="004A3F0D">
        <w:t>S</w:t>
      </w:r>
      <w:r w:rsidR="00B81046">
        <w:t>ervice</w:t>
      </w:r>
      <w:r w:rsidRPr="004A3F0D">
        <w:t xml:space="preserve"> offers that result in the least amount of deficit considering the maximum A</w:t>
      </w:r>
      <w:r w:rsidR="007A7D96">
        <w:t xml:space="preserve">ncillary </w:t>
      </w:r>
      <w:r w:rsidRPr="004A3F0D">
        <w:t>S</w:t>
      </w:r>
      <w:r w:rsidR="007A7D96">
        <w:t>ervice</w:t>
      </w:r>
      <w:r w:rsidRPr="004A3F0D">
        <w:t xml:space="preserve"> penalty factors referenced in Appendix 2, Table 2-1 for each given A</w:t>
      </w:r>
      <w:r w:rsidR="00B81046">
        <w:t xml:space="preserve">ncillary </w:t>
      </w:r>
      <w:r w:rsidRPr="004A3F0D">
        <w:t>S</w:t>
      </w:r>
      <w:r w:rsidR="00B81046">
        <w:t>ervice</w:t>
      </w:r>
      <w:r w:rsidRPr="004A3F0D">
        <w:t xml:space="preserve"> over the Operating Day and to assign a priority to the A</w:t>
      </w:r>
      <w:r w:rsidR="00B81046">
        <w:t xml:space="preserve">ncillary </w:t>
      </w:r>
      <w:r w:rsidRPr="004A3F0D">
        <w:t>S</w:t>
      </w:r>
      <w:r w:rsidR="00B81046">
        <w:t>ervice</w:t>
      </w:r>
      <w:r w:rsidRPr="004A3F0D">
        <w:t xml:space="preserve"> constraints relative to the enforcement of the Power Balance and Network Transmission constraints.  Additionally, the increasing penalty cost structure from </w:t>
      </w:r>
      <w:r w:rsidR="00F33C6C">
        <w:t>Non-Spinning Reserve</w:t>
      </w:r>
      <w:r w:rsidR="00700A61">
        <w:t xml:space="preserve"> (</w:t>
      </w:r>
      <w:r w:rsidRPr="004A3F0D">
        <w:t>Non-Spin</w:t>
      </w:r>
      <w:r w:rsidR="00700A61">
        <w:t>)</w:t>
      </w:r>
      <w:r w:rsidRPr="004A3F0D">
        <w:t xml:space="preserve"> A</w:t>
      </w:r>
      <w:r w:rsidR="00B81046">
        <w:t xml:space="preserve">ncillary </w:t>
      </w:r>
      <w:r w:rsidRPr="004A3F0D">
        <w:t>S</w:t>
      </w:r>
      <w:r w:rsidR="00B81046">
        <w:t>ervice</w:t>
      </w:r>
      <w:r w:rsidRPr="004A3F0D">
        <w:t xml:space="preserve"> to Regulation A</w:t>
      </w:r>
      <w:r w:rsidR="00AC1E32">
        <w:t xml:space="preserve">ncillary </w:t>
      </w:r>
      <w:r w:rsidRPr="004A3F0D">
        <w:t>S</w:t>
      </w:r>
      <w:r w:rsidR="00AC1E32">
        <w:t>ervice</w:t>
      </w:r>
      <w:r w:rsidRPr="004A3F0D">
        <w:t xml:space="preserve"> prioritizes the DAM A</w:t>
      </w:r>
      <w:r w:rsidR="00B05B1D">
        <w:t xml:space="preserve">ncillary </w:t>
      </w:r>
      <w:r w:rsidRPr="004A3F0D">
        <w:t>S</w:t>
      </w:r>
      <w:r w:rsidR="00B05B1D">
        <w:t>ervice</w:t>
      </w:r>
      <w:r w:rsidRPr="004A3F0D">
        <w:t xml:space="preserve"> procurement as first Regulation Services, then Responsive Reserve (RRS), and lastly </w:t>
      </w:r>
      <w:proofErr w:type="gramStart"/>
      <w:r w:rsidRPr="004A3F0D">
        <w:t>Non-Spin</w:t>
      </w:r>
      <w:proofErr w:type="gramEnd"/>
      <w:r w:rsidRPr="004A3F0D">
        <w:t xml:space="preserve">.  In other </w:t>
      </w:r>
      <w:proofErr w:type="gramStart"/>
      <w:r w:rsidRPr="004A3F0D">
        <w:t>words</w:t>
      </w:r>
      <w:proofErr w:type="gramEnd"/>
      <w:r w:rsidRPr="004A3F0D">
        <w:t xml:space="preserve"> multiple offers from the same resource will be considered in the rank order given.  </w:t>
      </w:r>
      <w:proofErr w:type="gramStart"/>
      <w:r w:rsidRPr="004A3F0D">
        <w:t>Notably</w:t>
      </w:r>
      <w:proofErr w:type="gramEnd"/>
      <w:r w:rsidRPr="004A3F0D">
        <w:t xml:space="preserve"> however, the A</w:t>
      </w:r>
      <w:r w:rsidR="007A7D96">
        <w:t xml:space="preserve">ncillary </w:t>
      </w:r>
      <w:r w:rsidRPr="004A3F0D">
        <w:t>S</w:t>
      </w:r>
      <w:r w:rsidR="007A7D96">
        <w:t>ervice</w:t>
      </w:r>
      <w:r w:rsidRPr="004A3F0D">
        <w:t xml:space="preserve"> penalty factors are not used to set the Market Clearing Price for Capacity (MCPC) for each Ancillary Service.  Instead, the infeasible A</w:t>
      </w:r>
      <w:r w:rsidR="00B05B1D">
        <w:t xml:space="preserve">ncillary </w:t>
      </w:r>
      <w:r w:rsidRPr="004A3F0D">
        <w:t>S</w:t>
      </w:r>
      <w:r w:rsidR="00B05B1D">
        <w:t>ervice</w:t>
      </w:r>
      <w:r w:rsidRPr="004A3F0D">
        <w:t xml:space="preserve"> requirement amounts are reduced to the feasible level and the DAM clearing is rerun so that the price of the last A</w:t>
      </w:r>
      <w:r w:rsidR="00B05B1D">
        <w:t xml:space="preserve">ncillary </w:t>
      </w:r>
      <w:r w:rsidRPr="004A3F0D">
        <w:t>S</w:t>
      </w:r>
      <w:r w:rsidR="00B05B1D">
        <w:t>ervice</w:t>
      </w:r>
      <w:r w:rsidRPr="004A3F0D">
        <w:t xml:space="preserve"> awarded MW sets the MCPC for each Ancillary Service.  The A</w:t>
      </w:r>
      <w:r w:rsidR="007A7D96">
        <w:t xml:space="preserve">ncillary </w:t>
      </w:r>
      <w:r w:rsidRPr="004A3F0D">
        <w:t>S</w:t>
      </w:r>
      <w:r w:rsidR="007A7D96">
        <w:t>ervice</w:t>
      </w:r>
      <w:r w:rsidRPr="004A3F0D">
        <w:t xml:space="preserve"> penalty factors used in DAM are also used in the Supplemental Ancillary Service</w:t>
      </w:r>
      <w:r w:rsidR="0092357C">
        <w:t>s</w:t>
      </w:r>
      <w:r w:rsidRPr="004A3F0D">
        <w:t xml:space="preserve"> Market (SASM) engine.</w:t>
      </w:r>
    </w:p>
    <w:p w14:paraId="109A0865" w14:textId="77777777" w:rsidR="004A3F0D" w:rsidRPr="004A3F0D" w:rsidRDefault="004A3F0D" w:rsidP="004A3F0D">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0DD317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0040CBF5" w14:textId="77777777" w:rsidR="004A3F0D" w:rsidRPr="004A3F0D" w:rsidRDefault="004A3F0D" w:rsidP="004A3F0D">
            <w:pPr>
              <w:spacing w:before="120" w:after="240"/>
              <w:rPr>
                <w:b/>
                <w:i/>
              </w:rPr>
            </w:pPr>
            <w:r w:rsidRPr="004A3F0D">
              <w:rPr>
                <w:b/>
                <w:i/>
              </w:rPr>
              <w:lastRenderedPageBreak/>
              <w:t>[OBDRR020</w:t>
            </w:r>
            <w:proofErr w:type="gramStart"/>
            <w:r w:rsidRPr="004A3F0D">
              <w:rPr>
                <w:b/>
                <w:i/>
              </w:rPr>
              <w:t>:  Delete</w:t>
            </w:r>
            <w:proofErr w:type="gramEnd"/>
            <w:r w:rsidRPr="004A3F0D">
              <w:rPr>
                <w:b/>
                <w:i/>
              </w:rPr>
              <w:t xml:space="preserve"> Section 2.2 above upon system implementation of the Real-Time Co-Optimization (RTC) project and renumber accordingly.]</w:t>
            </w:r>
          </w:p>
        </w:tc>
      </w:tr>
    </w:tbl>
    <w:p w14:paraId="50C0B785" w14:textId="77777777" w:rsidR="004A3F0D" w:rsidRPr="004A3F0D" w:rsidRDefault="004A3F0D" w:rsidP="004A3F0D">
      <w:pPr>
        <w:spacing w:line="276" w:lineRule="auto"/>
      </w:pPr>
    </w:p>
    <w:p w14:paraId="0C4D3E24" w14:textId="77777777" w:rsidR="004A3F0D" w:rsidRPr="004A3F0D" w:rsidRDefault="004A3F0D" w:rsidP="004A3F0D">
      <w:pPr>
        <w:spacing w:line="276" w:lineRule="auto"/>
      </w:pPr>
      <w:r w:rsidRPr="004A3F0D">
        <w:rPr>
          <w:b/>
        </w:rPr>
        <w:t>2.3</w:t>
      </w:r>
      <w:r w:rsidRPr="004A3F0D">
        <w:rPr>
          <w:b/>
        </w:rPr>
        <w:tab/>
        <w:t>Network Transmission Penalty Factors</w:t>
      </w:r>
    </w:p>
    <w:p w14:paraId="0A558FDF" w14:textId="77777777" w:rsidR="004A3F0D" w:rsidRPr="004A3F0D" w:rsidRDefault="004A3F0D" w:rsidP="004A3F0D">
      <w:pPr>
        <w:spacing w:line="276" w:lineRule="auto"/>
      </w:pPr>
    </w:p>
    <w:p w14:paraId="0F7D189C" w14:textId="386B94E0" w:rsidR="004A3F0D" w:rsidRPr="004A3F0D" w:rsidRDefault="004A3F0D" w:rsidP="004A3F0D">
      <w:pPr>
        <w:jc w:val="both"/>
      </w:pPr>
      <w:r w:rsidRPr="004A3F0D">
        <w:t xml:space="preserve">The DAM Clearing Engine includes the Network Security Monitor (NSM) application and Network Constrained Unit Commitment (NCUC) application.  These applications execute in a loop beginning with </w:t>
      </w:r>
      <w:proofErr w:type="gramStart"/>
      <w:r w:rsidRPr="004A3F0D">
        <w:t>a NSM</w:t>
      </w:r>
      <w:proofErr w:type="gramEnd"/>
      <w:r w:rsidRPr="004A3F0D">
        <w:t xml:space="preserve"> execution followed by </w:t>
      </w:r>
      <w:proofErr w:type="gramStart"/>
      <w:r w:rsidRPr="004A3F0D">
        <w:t>a NCUC</w:t>
      </w:r>
      <w:proofErr w:type="gramEnd"/>
      <w:r w:rsidRPr="004A3F0D">
        <w:t xml:space="preserve">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rsidR="001F2743">
        <w:t xml:space="preserve">ncillary </w:t>
      </w:r>
      <w:r w:rsidRPr="004A3F0D">
        <w:t>S</w:t>
      </w:r>
      <w:r w:rsidR="001F2743">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w:t>
      </w:r>
      <w:proofErr w:type="gramStart"/>
      <w:r w:rsidRPr="004A3F0D">
        <w:t>assures</w:t>
      </w:r>
      <w:proofErr w:type="gramEnd"/>
      <w:r w:rsidRPr="004A3F0D">
        <w:t xml:space="preserve">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D25CDCC" w14:textId="41A159E5" w:rsidR="004A3F0D" w:rsidRPr="004A3F0D" w:rsidRDefault="004A3F0D" w:rsidP="004A3F0D">
      <w:pPr>
        <w:spacing w:after="240"/>
        <w:jc w:val="both"/>
      </w:pPr>
      <w:r w:rsidRPr="004A3F0D">
        <w:t xml:space="preserve">Finally, the </w:t>
      </w:r>
      <w:proofErr w:type="gramStart"/>
      <w:r w:rsidRPr="004A3F0D">
        <w:t>Non-</w:t>
      </w:r>
      <w:r w:rsidR="00C93652">
        <w:t>t</w:t>
      </w:r>
      <w:r w:rsidRPr="004A3F0D">
        <w:t>hermal</w:t>
      </w:r>
      <w:proofErr w:type="gramEnd"/>
      <w:r w:rsidRPr="004A3F0D">
        <w:t xml:space="preserve">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348CCC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E54DCA2"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8A0FE4E" w14:textId="7B9B20E4" w:rsidR="004A3F0D" w:rsidRPr="004A3F0D" w:rsidRDefault="004A3F0D" w:rsidP="004A3F0D">
            <w:pPr>
              <w:jc w:val="both"/>
            </w:pPr>
            <w:r w:rsidRPr="004A3F0D">
              <w:t xml:space="preserve">The DAM Clearing Engine includes the Network Security Monitor (NSM) application and Network Constrained Unit Commitment (NCUC) application.  These applications execute in a loop beginning with </w:t>
            </w:r>
            <w:proofErr w:type="gramStart"/>
            <w:r w:rsidRPr="004A3F0D">
              <w:t>a NSM</w:t>
            </w:r>
            <w:proofErr w:type="gramEnd"/>
            <w:r w:rsidRPr="004A3F0D">
              <w:t xml:space="preserve"> execution followed by </w:t>
            </w:r>
            <w:proofErr w:type="gramStart"/>
            <w:r w:rsidRPr="004A3F0D">
              <w:t>a NCUC</w:t>
            </w:r>
            <w:proofErr w:type="gramEnd"/>
            <w:r w:rsidRPr="004A3F0D">
              <w:t xml:space="preserve">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w:t>
            </w:r>
            <w:proofErr w:type="gramStart"/>
            <w:r w:rsidRPr="004A3F0D">
              <w:t>assures</w:t>
            </w:r>
            <w:proofErr w:type="gramEnd"/>
            <w:r w:rsidRPr="004A3F0D">
              <w:t xml:space="preserve"> that the DAM solution will honor network transmission constraints in the rank order from the 345 kV </w:t>
            </w:r>
            <w:r w:rsidRPr="004A3F0D">
              <w:lastRenderedPageBreak/>
              <w:t xml:space="preserve">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w:t>
            </w:r>
            <w:proofErr w:type="gramStart"/>
            <w:r w:rsidRPr="004A3F0D">
              <w:t>Non-</w:t>
            </w:r>
            <w:r w:rsidR="00C93652">
              <w:t>t</w:t>
            </w:r>
            <w:r w:rsidRPr="004A3F0D">
              <w:t>hermal</w:t>
            </w:r>
            <w:proofErr w:type="gramEnd"/>
            <w:r w:rsidRPr="004A3F0D">
              <w:t xml:space="preserve"> (generic constraint) Penalty Factor assigns these </w:t>
            </w:r>
            <w:proofErr w:type="gramStart"/>
            <w:r w:rsidRPr="004A3F0D">
              <w:t>constraints</w:t>
            </w:r>
            <w:proofErr w:type="gramEnd"/>
            <w:r w:rsidRPr="004A3F0D">
              <w:t xml:space="preserve"> the same priority level in the optimization as the 345 kV security constraints making both less than the 345 kV base case constraints.</w:t>
            </w:r>
          </w:p>
        </w:tc>
      </w:tr>
    </w:tbl>
    <w:p w14:paraId="0AE5C5D8" w14:textId="285AD6B2" w:rsidR="004A3F0D" w:rsidRPr="004A3F0D" w:rsidRDefault="004A3F0D" w:rsidP="004A3F0D">
      <w:pPr>
        <w:spacing w:before="240"/>
        <w:jc w:val="both"/>
      </w:pPr>
      <w:r w:rsidRPr="004A3F0D">
        <w:lastRenderedPageBreak/>
        <w:t xml:space="preserve">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w:t>
      </w:r>
      <w:proofErr w:type="gramStart"/>
      <w:r w:rsidRPr="004A3F0D">
        <w:t>hence for</w:t>
      </w:r>
      <w:proofErr w:type="gramEnd"/>
      <w:r w:rsidRPr="004A3F0D">
        <w:t xml:space="preserve"> it </w:t>
      </w:r>
      <w:proofErr w:type="gramStart"/>
      <w:r w:rsidRPr="004A3F0D">
        <w:t>to dispatch</w:t>
      </w:r>
      <w:proofErr w:type="gramEnd"/>
      <w:r w:rsidRPr="004A3F0D">
        <w:t xml:space="preserve"> reasonable offers; the penalties need only be in </w:t>
      </w:r>
      <w:proofErr w:type="gramStart"/>
      <w:r w:rsidRPr="004A3F0D">
        <w:t>the order</w:t>
      </w:r>
      <w:proofErr w:type="gramEnd"/>
      <w:r w:rsidRPr="004A3F0D">
        <w:t xml:space="preserve"> of energy offer cost.</w:t>
      </w:r>
    </w:p>
    <w:p w14:paraId="09CBFF3B" w14:textId="2BE39C21" w:rsidR="00355DCD" w:rsidRPr="00355DCD" w:rsidRDefault="00355DCD" w:rsidP="004A3F0D">
      <w:pPr>
        <w:pStyle w:val="Heading1"/>
        <w:spacing w:before="0" w:after="240"/>
        <w:rPr>
          <w:iCs/>
        </w:rPr>
      </w:pPr>
    </w:p>
    <w:sectPr w:rsidR="00355DCD" w:rsidRPr="00355DCD" w:rsidSect="00F7294C">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69553" w14:textId="77777777" w:rsidR="00CA4755" w:rsidRDefault="00CA4755" w:rsidP="00744D6A">
      <w:r>
        <w:separator/>
      </w:r>
    </w:p>
  </w:endnote>
  <w:endnote w:type="continuationSeparator" w:id="0">
    <w:p w14:paraId="0F979070" w14:textId="77777777" w:rsidR="00CA4755" w:rsidRDefault="00CA4755"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E23D" w14:textId="10DABA1F" w:rsidR="00504CFC" w:rsidRDefault="00960FC5" w:rsidP="00504CFC">
    <w:pPr>
      <w:pStyle w:val="Footer"/>
      <w:tabs>
        <w:tab w:val="clear" w:pos="4320"/>
        <w:tab w:val="clear" w:pos="8640"/>
        <w:tab w:val="right" w:pos="9360"/>
      </w:tabs>
      <w:rPr>
        <w:rFonts w:ascii="Arial" w:hAnsi="Arial" w:cs="Arial"/>
        <w:sz w:val="18"/>
      </w:rPr>
    </w:pPr>
    <w:r>
      <w:rPr>
        <w:rFonts w:ascii="Arial" w:hAnsi="Arial" w:cs="Arial"/>
        <w:sz w:val="18"/>
      </w:rPr>
      <w:t>1301</w:t>
    </w:r>
    <w:r w:rsidR="00504CFC">
      <w:rPr>
        <w:rFonts w:ascii="Arial" w:hAnsi="Arial" w:cs="Arial"/>
        <w:sz w:val="18"/>
      </w:rPr>
      <w:t>NPRR-01 Align Protocols to Constraint Activation Procedure</w:t>
    </w:r>
    <w:r w:rsidR="00B73A7E">
      <w:rPr>
        <w:rFonts w:ascii="Arial" w:hAnsi="Arial" w:cs="Arial"/>
        <w:sz w:val="18"/>
      </w:rPr>
      <w:t xml:space="preserve"> 09</w:t>
    </w:r>
    <w:r>
      <w:rPr>
        <w:rFonts w:ascii="Arial" w:hAnsi="Arial" w:cs="Arial"/>
        <w:sz w:val="18"/>
      </w:rPr>
      <w:t>12</w:t>
    </w:r>
    <w:r w:rsidR="00B73A7E">
      <w:rPr>
        <w:rFonts w:ascii="Arial" w:hAnsi="Arial" w:cs="Arial"/>
        <w:sz w:val="18"/>
      </w:rPr>
      <w:t>25</w:t>
    </w:r>
    <w:r w:rsidR="00504CFC">
      <w:rPr>
        <w:rFonts w:ascii="Arial" w:hAnsi="Arial" w:cs="Arial"/>
        <w:sz w:val="18"/>
      </w:rPr>
      <w:tab/>
      <w:t xml:space="preserve">           Pa</w:t>
    </w:r>
    <w:r w:rsidR="00504CFC" w:rsidRPr="00412DCA">
      <w:rPr>
        <w:rFonts w:ascii="Arial" w:hAnsi="Arial" w:cs="Arial"/>
        <w:sz w:val="18"/>
      </w:rPr>
      <w:t xml:space="preserve">ge </w:t>
    </w:r>
    <w:r w:rsidR="00504CFC" w:rsidRPr="00412DCA">
      <w:rPr>
        <w:rFonts w:ascii="Arial" w:hAnsi="Arial" w:cs="Arial"/>
        <w:sz w:val="18"/>
      </w:rPr>
      <w:fldChar w:fldCharType="begin"/>
    </w:r>
    <w:r w:rsidR="00504CFC" w:rsidRPr="00412DCA">
      <w:rPr>
        <w:rFonts w:ascii="Arial" w:hAnsi="Arial" w:cs="Arial"/>
        <w:sz w:val="18"/>
      </w:rPr>
      <w:instrText xml:space="preserve"> PAGE </w:instrText>
    </w:r>
    <w:r w:rsidR="00504CFC" w:rsidRPr="00412DCA">
      <w:rPr>
        <w:rFonts w:ascii="Arial" w:hAnsi="Arial" w:cs="Arial"/>
        <w:sz w:val="18"/>
      </w:rPr>
      <w:fldChar w:fldCharType="separate"/>
    </w:r>
    <w:r w:rsidR="00504CFC">
      <w:rPr>
        <w:rFonts w:ascii="Arial" w:hAnsi="Arial" w:cs="Arial"/>
        <w:sz w:val="18"/>
      </w:rPr>
      <w:t>1</w:t>
    </w:r>
    <w:r w:rsidR="00504CFC" w:rsidRPr="00412DCA">
      <w:rPr>
        <w:rFonts w:ascii="Arial" w:hAnsi="Arial" w:cs="Arial"/>
        <w:sz w:val="18"/>
      </w:rPr>
      <w:fldChar w:fldCharType="end"/>
    </w:r>
    <w:r w:rsidR="00504CFC" w:rsidRPr="00412DCA">
      <w:rPr>
        <w:rFonts w:ascii="Arial" w:hAnsi="Arial" w:cs="Arial"/>
        <w:sz w:val="18"/>
      </w:rPr>
      <w:t xml:space="preserve"> of </w:t>
    </w:r>
    <w:r w:rsidR="00504CFC" w:rsidRPr="00412DCA">
      <w:rPr>
        <w:rFonts w:ascii="Arial" w:hAnsi="Arial" w:cs="Arial"/>
        <w:sz w:val="18"/>
      </w:rPr>
      <w:fldChar w:fldCharType="begin"/>
    </w:r>
    <w:r w:rsidR="00504CFC" w:rsidRPr="00412DCA">
      <w:rPr>
        <w:rFonts w:ascii="Arial" w:hAnsi="Arial" w:cs="Arial"/>
        <w:sz w:val="18"/>
      </w:rPr>
      <w:instrText xml:space="preserve"> NUMPAGES </w:instrText>
    </w:r>
    <w:r w:rsidR="00504CFC" w:rsidRPr="00412DCA">
      <w:rPr>
        <w:rFonts w:ascii="Arial" w:hAnsi="Arial" w:cs="Arial"/>
        <w:sz w:val="18"/>
      </w:rPr>
      <w:fldChar w:fldCharType="separate"/>
    </w:r>
    <w:r w:rsidR="00504CFC">
      <w:rPr>
        <w:rFonts w:ascii="Arial" w:hAnsi="Arial" w:cs="Arial"/>
        <w:sz w:val="18"/>
      </w:rPr>
      <w:t>4</w:t>
    </w:r>
    <w:r w:rsidR="00504CFC" w:rsidRPr="00412DCA">
      <w:rPr>
        <w:rFonts w:ascii="Arial" w:hAnsi="Arial" w:cs="Arial"/>
        <w:sz w:val="18"/>
      </w:rPr>
      <w:fldChar w:fldCharType="end"/>
    </w:r>
  </w:p>
  <w:p w14:paraId="4B1E2BB4" w14:textId="77777777" w:rsidR="00504CFC" w:rsidRPr="00412DCA" w:rsidRDefault="00504CFC" w:rsidP="00504CFC">
    <w:pPr>
      <w:pStyle w:val="Footer"/>
      <w:tabs>
        <w:tab w:val="clear" w:pos="4320"/>
        <w:tab w:val="clear" w:pos="8640"/>
        <w:tab w:val="right" w:pos="9360"/>
      </w:tabs>
      <w:rPr>
        <w:rFonts w:ascii="Arial" w:hAnsi="Arial" w:cs="Arial"/>
        <w:sz w:val="18"/>
      </w:rPr>
    </w:pPr>
    <w:r>
      <w:rPr>
        <w:rFonts w:ascii="Arial" w:hAnsi="Arial" w:cs="Arial"/>
        <w:sz w:val="18"/>
      </w:rPr>
      <w:t>PUBLIC</w:t>
    </w:r>
  </w:p>
  <w:p w14:paraId="1D6A582D" w14:textId="77777777" w:rsidR="000C6427" w:rsidRDefault="000C64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A41AE" w14:textId="21A26D3B" w:rsidR="00504CFC" w:rsidRDefault="00960FC5" w:rsidP="00504CFC">
    <w:pPr>
      <w:pStyle w:val="Footer"/>
      <w:tabs>
        <w:tab w:val="clear" w:pos="4320"/>
        <w:tab w:val="clear" w:pos="8640"/>
        <w:tab w:val="right" w:pos="9360"/>
      </w:tabs>
      <w:rPr>
        <w:rFonts w:ascii="Arial" w:hAnsi="Arial" w:cs="Arial"/>
        <w:sz w:val="18"/>
      </w:rPr>
    </w:pPr>
    <w:r>
      <w:rPr>
        <w:rFonts w:ascii="Arial" w:hAnsi="Arial" w:cs="Arial"/>
        <w:sz w:val="18"/>
      </w:rPr>
      <w:t>1301</w:t>
    </w:r>
    <w:r w:rsidR="00504CFC">
      <w:rPr>
        <w:rFonts w:ascii="Arial" w:hAnsi="Arial" w:cs="Arial"/>
        <w:sz w:val="18"/>
      </w:rPr>
      <w:t xml:space="preserve">NPRR-01 Align Protocols to Constraint Activation Procedure </w:t>
    </w:r>
    <w:r w:rsidR="00B73A7E">
      <w:rPr>
        <w:rFonts w:ascii="Arial" w:hAnsi="Arial" w:cs="Arial"/>
        <w:sz w:val="18"/>
      </w:rPr>
      <w:t>09</w:t>
    </w:r>
    <w:r>
      <w:rPr>
        <w:rFonts w:ascii="Arial" w:hAnsi="Arial" w:cs="Arial"/>
        <w:sz w:val="18"/>
      </w:rPr>
      <w:t>12</w:t>
    </w:r>
    <w:r w:rsidR="00B73A7E">
      <w:rPr>
        <w:rFonts w:ascii="Arial" w:hAnsi="Arial" w:cs="Arial"/>
        <w:sz w:val="18"/>
      </w:rPr>
      <w:t>25</w:t>
    </w:r>
    <w:r w:rsidR="00504CFC">
      <w:rPr>
        <w:rFonts w:ascii="Arial" w:hAnsi="Arial" w:cs="Arial"/>
        <w:sz w:val="18"/>
      </w:rPr>
      <w:tab/>
      <w:t xml:space="preserve">           Pa</w:t>
    </w:r>
    <w:r w:rsidR="00504CFC" w:rsidRPr="00412DCA">
      <w:rPr>
        <w:rFonts w:ascii="Arial" w:hAnsi="Arial" w:cs="Arial"/>
        <w:sz w:val="18"/>
      </w:rPr>
      <w:t xml:space="preserve">ge </w:t>
    </w:r>
    <w:r w:rsidR="00504CFC" w:rsidRPr="00412DCA">
      <w:rPr>
        <w:rFonts w:ascii="Arial" w:hAnsi="Arial" w:cs="Arial"/>
        <w:sz w:val="18"/>
      </w:rPr>
      <w:fldChar w:fldCharType="begin"/>
    </w:r>
    <w:r w:rsidR="00504CFC" w:rsidRPr="00412DCA">
      <w:rPr>
        <w:rFonts w:ascii="Arial" w:hAnsi="Arial" w:cs="Arial"/>
        <w:sz w:val="18"/>
      </w:rPr>
      <w:instrText xml:space="preserve"> PAGE </w:instrText>
    </w:r>
    <w:r w:rsidR="00504CFC" w:rsidRPr="00412DCA">
      <w:rPr>
        <w:rFonts w:ascii="Arial" w:hAnsi="Arial" w:cs="Arial"/>
        <w:sz w:val="18"/>
      </w:rPr>
      <w:fldChar w:fldCharType="separate"/>
    </w:r>
    <w:r w:rsidR="00504CFC">
      <w:rPr>
        <w:rFonts w:ascii="Arial" w:hAnsi="Arial" w:cs="Arial"/>
        <w:sz w:val="18"/>
      </w:rPr>
      <w:t>1</w:t>
    </w:r>
    <w:r w:rsidR="00504CFC" w:rsidRPr="00412DCA">
      <w:rPr>
        <w:rFonts w:ascii="Arial" w:hAnsi="Arial" w:cs="Arial"/>
        <w:sz w:val="18"/>
      </w:rPr>
      <w:fldChar w:fldCharType="end"/>
    </w:r>
    <w:r w:rsidR="00504CFC" w:rsidRPr="00412DCA">
      <w:rPr>
        <w:rFonts w:ascii="Arial" w:hAnsi="Arial" w:cs="Arial"/>
        <w:sz w:val="18"/>
      </w:rPr>
      <w:t xml:space="preserve"> of </w:t>
    </w:r>
    <w:r w:rsidR="00504CFC" w:rsidRPr="00412DCA">
      <w:rPr>
        <w:rFonts w:ascii="Arial" w:hAnsi="Arial" w:cs="Arial"/>
        <w:sz w:val="18"/>
      </w:rPr>
      <w:fldChar w:fldCharType="begin"/>
    </w:r>
    <w:r w:rsidR="00504CFC" w:rsidRPr="00412DCA">
      <w:rPr>
        <w:rFonts w:ascii="Arial" w:hAnsi="Arial" w:cs="Arial"/>
        <w:sz w:val="18"/>
      </w:rPr>
      <w:instrText xml:space="preserve"> NUMPAGES </w:instrText>
    </w:r>
    <w:r w:rsidR="00504CFC" w:rsidRPr="00412DCA">
      <w:rPr>
        <w:rFonts w:ascii="Arial" w:hAnsi="Arial" w:cs="Arial"/>
        <w:sz w:val="18"/>
      </w:rPr>
      <w:fldChar w:fldCharType="separate"/>
    </w:r>
    <w:r w:rsidR="00504CFC">
      <w:rPr>
        <w:rFonts w:ascii="Arial" w:hAnsi="Arial" w:cs="Arial"/>
        <w:sz w:val="18"/>
      </w:rPr>
      <w:t>4</w:t>
    </w:r>
    <w:r w:rsidR="00504CFC" w:rsidRPr="00412DCA">
      <w:rPr>
        <w:rFonts w:ascii="Arial" w:hAnsi="Arial" w:cs="Arial"/>
        <w:sz w:val="18"/>
      </w:rPr>
      <w:fldChar w:fldCharType="end"/>
    </w:r>
  </w:p>
  <w:p w14:paraId="0EC6A3FA" w14:textId="77777777" w:rsidR="00504CFC" w:rsidRPr="00412DCA" w:rsidRDefault="00504CFC" w:rsidP="00504CFC">
    <w:pPr>
      <w:pStyle w:val="Footer"/>
      <w:tabs>
        <w:tab w:val="clear" w:pos="4320"/>
        <w:tab w:val="clear" w:pos="8640"/>
        <w:tab w:val="right" w:pos="9360"/>
      </w:tabs>
      <w:rPr>
        <w:rFonts w:ascii="Arial" w:hAnsi="Arial" w:cs="Arial"/>
        <w:sz w:val="18"/>
      </w:rPr>
    </w:pPr>
    <w:r>
      <w:rPr>
        <w:rFonts w:ascii="Arial" w:hAnsi="Arial" w:cs="Arial"/>
        <w:sz w:val="18"/>
      </w:rPr>
      <w:t>PUBLIC</w:t>
    </w:r>
  </w:p>
  <w:p w14:paraId="0AACE028" w14:textId="4C1FB475" w:rsidR="002D7173" w:rsidRPr="00211417" w:rsidRDefault="002D7173" w:rsidP="0021141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F7EAB" w14:textId="77777777" w:rsidR="00CA4755" w:rsidRDefault="00CA4755" w:rsidP="00744D6A">
      <w:r>
        <w:separator/>
      </w:r>
    </w:p>
  </w:footnote>
  <w:footnote w:type="continuationSeparator" w:id="0">
    <w:p w14:paraId="15E77724" w14:textId="77777777" w:rsidR="00CA4755" w:rsidRDefault="00CA4755" w:rsidP="00744D6A">
      <w:r>
        <w:continuationSeparator/>
      </w:r>
    </w:p>
  </w:footnote>
  <w:footnote w:id="1">
    <w:p w14:paraId="5AB356BB" w14:textId="30BA7750" w:rsidR="004A3F0D" w:rsidRDefault="004A3F0D" w:rsidP="004A3F0D">
      <w:pPr>
        <w:pStyle w:val="FootnoteText"/>
      </w:pPr>
      <w:r>
        <w:rPr>
          <w:rStyle w:val="FootnoteReference"/>
        </w:rPr>
        <w:footnoteRef/>
      </w:r>
      <w:r>
        <w:t xml:space="preserve"> A distributed load reference bus is assumed in this </w:t>
      </w:r>
      <w:r>
        <w:rPr>
          <w:lang w:val="en-US"/>
        </w:rPr>
        <w:t>attachent</w:t>
      </w:r>
      <w:r>
        <w:t>, and all shift factor values refer to the flow on a constraint (either pre- or post-contingency) assuming an injection at the location in question</w:t>
      </w:r>
    </w:p>
    <w:p w14:paraId="2D1338F9" w14:textId="77777777" w:rsidR="004A3F0D" w:rsidRDefault="004A3F0D" w:rsidP="004A3F0D">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31EE3" w14:textId="77777777" w:rsidR="000C6427" w:rsidRPr="000C6427" w:rsidRDefault="000C6427" w:rsidP="000C6427">
    <w:pPr>
      <w:pStyle w:val="Header"/>
      <w:jc w:val="center"/>
      <w:rPr>
        <w:rFonts w:ascii="Arial" w:hAnsi="Arial" w:cs="Arial"/>
        <w:b/>
        <w:bCs/>
        <w:sz w:val="32"/>
      </w:rPr>
    </w:pPr>
    <w:r w:rsidRPr="000C6427">
      <w:rPr>
        <w:rFonts w:ascii="Arial" w:hAnsi="Arial" w:cs="Arial"/>
        <w:b/>
        <w:bCs/>
        <w:sz w:val="32"/>
      </w:rPr>
      <w:t>Nodal Protocol Revision Request</w:t>
    </w:r>
  </w:p>
  <w:p w14:paraId="0CEB1317" w14:textId="77777777" w:rsidR="002D7173" w:rsidRDefault="002D7173" w:rsidP="00211417">
    <w:pPr>
      <w:pStyle w:val="Header"/>
      <w:tabs>
        <w:tab w:val="clear" w:pos="4680"/>
        <w:tab w:val="clear" w:pos="9360"/>
        <w:tab w:val="left" w:pos="5345"/>
        <w:tab w:val="left" w:pos="655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D17E8" w14:textId="77777777" w:rsidR="000C6427" w:rsidRPr="000C6427" w:rsidRDefault="000C6427" w:rsidP="000C6427">
    <w:pPr>
      <w:pStyle w:val="Header"/>
      <w:jc w:val="center"/>
      <w:rPr>
        <w:rFonts w:ascii="Arial" w:hAnsi="Arial" w:cs="Arial"/>
        <w:b/>
        <w:bCs/>
        <w:sz w:val="32"/>
      </w:rPr>
    </w:pPr>
    <w:r w:rsidRPr="000C6427">
      <w:rPr>
        <w:rFonts w:ascii="Arial" w:hAnsi="Arial" w:cs="Arial"/>
        <w:b/>
        <w:bCs/>
        <w:sz w:val="32"/>
      </w:rPr>
      <w:t>Nodal Protocol Revision Request</w:t>
    </w:r>
  </w:p>
  <w:p w14:paraId="185CAB1C" w14:textId="77777777" w:rsidR="000C6427" w:rsidRDefault="000C6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0839"/>
    <w:multiLevelType w:val="hybridMultilevel"/>
    <w:tmpl w:val="5928BB0C"/>
    <w:lvl w:ilvl="0" w:tplc="9B14C77E">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47C9E"/>
    <w:multiLevelType w:val="hybridMultilevel"/>
    <w:tmpl w:val="0D6C476E"/>
    <w:lvl w:ilvl="0" w:tplc="523677C2">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11881"/>
    <w:multiLevelType w:val="hybridMultilevel"/>
    <w:tmpl w:val="0D6C476E"/>
    <w:lvl w:ilvl="0" w:tplc="FFFFFFFF">
      <w:start w:val="7"/>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3473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016A57"/>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1"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66818A3"/>
    <w:multiLevelType w:val="hybridMultilevel"/>
    <w:tmpl w:val="482E80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E4379"/>
    <w:multiLevelType w:val="hybridMultilevel"/>
    <w:tmpl w:val="5BC033C4"/>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1F24782"/>
    <w:multiLevelType w:val="hybridMultilevel"/>
    <w:tmpl w:val="15409F08"/>
    <w:lvl w:ilvl="0" w:tplc="947E31F6">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E15034"/>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2107CE"/>
    <w:multiLevelType w:val="hybridMultilevel"/>
    <w:tmpl w:val="F4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0" w15:restartNumberingAfterBreak="0">
    <w:nsid w:val="55B83AE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F12D13"/>
    <w:multiLevelType w:val="hybridMultilevel"/>
    <w:tmpl w:val="5BC033C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44721">
    <w:abstractNumId w:val="38"/>
  </w:num>
  <w:num w:numId="2" w16cid:durableId="349064225">
    <w:abstractNumId w:val="9"/>
  </w:num>
  <w:num w:numId="3" w16cid:durableId="1593587631">
    <w:abstractNumId w:val="25"/>
  </w:num>
  <w:num w:numId="4" w16cid:durableId="1702122037">
    <w:abstractNumId w:val="32"/>
  </w:num>
  <w:num w:numId="5" w16cid:durableId="28071405">
    <w:abstractNumId w:val="11"/>
  </w:num>
  <w:num w:numId="6" w16cid:durableId="845822322">
    <w:abstractNumId w:val="23"/>
  </w:num>
  <w:num w:numId="7" w16cid:durableId="385108101">
    <w:abstractNumId w:val="35"/>
  </w:num>
  <w:num w:numId="8" w16cid:durableId="1450004686">
    <w:abstractNumId w:val="15"/>
  </w:num>
  <w:num w:numId="9" w16cid:durableId="605770012">
    <w:abstractNumId w:val="26"/>
  </w:num>
  <w:num w:numId="10" w16cid:durableId="2010404699">
    <w:abstractNumId w:val="33"/>
  </w:num>
  <w:num w:numId="11" w16cid:durableId="2044019586">
    <w:abstractNumId w:val="31"/>
  </w:num>
  <w:num w:numId="12" w16cid:durableId="301888991">
    <w:abstractNumId w:val="19"/>
  </w:num>
  <w:num w:numId="13" w16cid:durableId="1182548674">
    <w:abstractNumId w:val="12"/>
  </w:num>
  <w:num w:numId="14" w16cid:durableId="1598707454">
    <w:abstractNumId w:val="17"/>
  </w:num>
  <w:num w:numId="15" w16cid:durableId="502739700">
    <w:abstractNumId w:val="14"/>
  </w:num>
  <w:num w:numId="16" w16cid:durableId="76757309">
    <w:abstractNumId w:val="21"/>
  </w:num>
  <w:num w:numId="17" w16cid:durableId="463155678">
    <w:abstractNumId w:val="16"/>
  </w:num>
  <w:num w:numId="18" w16cid:durableId="1050685652">
    <w:abstractNumId w:val="10"/>
  </w:num>
  <w:num w:numId="19" w16cid:durableId="1936018172">
    <w:abstractNumId w:val="28"/>
  </w:num>
  <w:num w:numId="20" w16cid:durableId="1840463893">
    <w:abstractNumId w:val="24"/>
  </w:num>
  <w:num w:numId="21" w16cid:durableId="626811994">
    <w:abstractNumId w:val="34"/>
  </w:num>
  <w:num w:numId="22" w16cid:durableId="205529067">
    <w:abstractNumId w:val="39"/>
  </w:num>
  <w:num w:numId="23" w16cid:durableId="721829385">
    <w:abstractNumId w:val="27"/>
  </w:num>
  <w:num w:numId="24" w16cid:durableId="559708649">
    <w:abstractNumId w:val="6"/>
  </w:num>
  <w:num w:numId="25" w16cid:durableId="661468295">
    <w:abstractNumId w:val="4"/>
  </w:num>
  <w:num w:numId="26" w16cid:durableId="1696270910">
    <w:abstractNumId w:val="1"/>
  </w:num>
  <w:num w:numId="27" w16cid:durableId="472411603">
    <w:abstractNumId w:val="3"/>
  </w:num>
  <w:num w:numId="28" w16cid:durableId="146098271">
    <w:abstractNumId w:val="29"/>
  </w:num>
  <w:num w:numId="29" w16cid:durableId="419302511">
    <w:abstractNumId w:val="37"/>
  </w:num>
  <w:num w:numId="30" w16cid:durableId="240021949">
    <w:abstractNumId w:val="22"/>
  </w:num>
  <w:num w:numId="31" w16cid:durableId="1739671393">
    <w:abstractNumId w:val="13"/>
  </w:num>
  <w:num w:numId="32" w16cid:durableId="1908109285">
    <w:abstractNumId w:val="0"/>
  </w:num>
  <w:num w:numId="33" w16cid:durableId="1869490265">
    <w:abstractNumId w:val="36"/>
  </w:num>
  <w:num w:numId="34" w16cid:durableId="2097552359">
    <w:abstractNumId w:val="18"/>
  </w:num>
  <w:num w:numId="35" w16cid:durableId="82605600">
    <w:abstractNumId w:val="7"/>
  </w:num>
  <w:num w:numId="36" w16cid:durableId="2013680445">
    <w:abstractNumId w:val="2"/>
  </w:num>
  <w:num w:numId="37" w16cid:durableId="1325428542">
    <w:abstractNumId w:val="5"/>
  </w:num>
  <w:num w:numId="38" w16cid:durableId="573054094">
    <w:abstractNumId w:val="20"/>
  </w:num>
  <w:num w:numId="39" w16cid:durableId="1728918125">
    <w:abstractNumId w:val="8"/>
  </w:num>
  <w:num w:numId="40" w16cid:durableId="591862186">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CRA">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11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E99"/>
    <w:rsid w:val="000208C5"/>
    <w:rsid w:val="00023219"/>
    <w:rsid w:val="000248A9"/>
    <w:rsid w:val="00027B3B"/>
    <w:rsid w:val="000336B0"/>
    <w:rsid w:val="00062B09"/>
    <w:rsid w:val="00066A5D"/>
    <w:rsid w:val="00084C8C"/>
    <w:rsid w:val="000A11F5"/>
    <w:rsid w:val="000A61A4"/>
    <w:rsid w:val="000B0BC7"/>
    <w:rsid w:val="000B0CD1"/>
    <w:rsid w:val="000C4A45"/>
    <w:rsid w:val="000C6427"/>
    <w:rsid w:val="000C686F"/>
    <w:rsid w:val="000C6FAD"/>
    <w:rsid w:val="000E0F1E"/>
    <w:rsid w:val="000F15FB"/>
    <w:rsid w:val="000F7317"/>
    <w:rsid w:val="00111273"/>
    <w:rsid w:val="00116309"/>
    <w:rsid w:val="00120BCA"/>
    <w:rsid w:val="001375CF"/>
    <w:rsid w:val="00144A2E"/>
    <w:rsid w:val="00156816"/>
    <w:rsid w:val="00157E21"/>
    <w:rsid w:val="0017072A"/>
    <w:rsid w:val="001757AF"/>
    <w:rsid w:val="001778D7"/>
    <w:rsid w:val="001804AB"/>
    <w:rsid w:val="00182901"/>
    <w:rsid w:val="00187EDD"/>
    <w:rsid w:val="001A5187"/>
    <w:rsid w:val="001B0916"/>
    <w:rsid w:val="001B7EEF"/>
    <w:rsid w:val="001C3FF3"/>
    <w:rsid w:val="001D3C64"/>
    <w:rsid w:val="001D3EEB"/>
    <w:rsid w:val="001E4377"/>
    <w:rsid w:val="001E4D04"/>
    <w:rsid w:val="001F21E1"/>
    <w:rsid w:val="001F2743"/>
    <w:rsid w:val="001F3DF0"/>
    <w:rsid w:val="001F6D53"/>
    <w:rsid w:val="002076D1"/>
    <w:rsid w:val="00211417"/>
    <w:rsid w:val="00211E22"/>
    <w:rsid w:val="00217822"/>
    <w:rsid w:val="00221C03"/>
    <w:rsid w:val="00223285"/>
    <w:rsid w:val="00230AE1"/>
    <w:rsid w:val="002403DA"/>
    <w:rsid w:val="002632D9"/>
    <w:rsid w:val="00265261"/>
    <w:rsid w:val="00281B3A"/>
    <w:rsid w:val="00291F67"/>
    <w:rsid w:val="00292380"/>
    <w:rsid w:val="002A07C2"/>
    <w:rsid w:val="002A4D8C"/>
    <w:rsid w:val="002B1922"/>
    <w:rsid w:val="002B3D65"/>
    <w:rsid w:val="002C4FDD"/>
    <w:rsid w:val="002D7173"/>
    <w:rsid w:val="002D7267"/>
    <w:rsid w:val="002E48A1"/>
    <w:rsid w:val="002E5D18"/>
    <w:rsid w:val="002F1945"/>
    <w:rsid w:val="00321CF0"/>
    <w:rsid w:val="0032239D"/>
    <w:rsid w:val="003256BE"/>
    <w:rsid w:val="003267E4"/>
    <w:rsid w:val="00334CDE"/>
    <w:rsid w:val="00355DCD"/>
    <w:rsid w:val="00367E40"/>
    <w:rsid w:val="003714B9"/>
    <w:rsid w:val="00371BE2"/>
    <w:rsid w:val="00376CEB"/>
    <w:rsid w:val="0038515C"/>
    <w:rsid w:val="00393056"/>
    <w:rsid w:val="003A1F04"/>
    <w:rsid w:val="003A208A"/>
    <w:rsid w:val="003A62CA"/>
    <w:rsid w:val="003A73B9"/>
    <w:rsid w:val="003B0669"/>
    <w:rsid w:val="003B2C6D"/>
    <w:rsid w:val="003C5C27"/>
    <w:rsid w:val="003C5D27"/>
    <w:rsid w:val="003D361E"/>
    <w:rsid w:val="003D4106"/>
    <w:rsid w:val="003D42A6"/>
    <w:rsid w:val="003D42F7"/>
    <w:rsid w:val="003E4506"/>
    <w:rsid w:val="003E7D85"/>
    <w:rsid w:val="003F6282"/>
    <w:rsid w:val="00402913"/>
    <w:rsid w:val="00413CCC"/>
    <w:rsid w:val="00413E04"/>
    <w:rsid w:val="0041528C"/>
    <w:rsid w:val="00421AF3"/>
    <w:rsid w:val="004415B9"/>
    <w:rsid w:val="00442A30"/>
    <w:rsid w:val="00466A47"/>
    <w:rsid w:val="00475C81"/>
    <w:rsid w:val="004920E2"/>
    <w:rsid w:val="004963D1"/>
    <w:rsid w:val="004A265F"/>
    <w:rsid w:val="004A387F"/>
    <w:rsid w:val="004A3F0D"/>
    <w:rsid w:val="004A509D"/>
    <w:rsid w:val="004A5A53"/>
    <w:rsid w:val="004D0D2D"/>
    <w:rsid w:val="004D16AD"/>
    <w:rsid w:val="004D404C"/>
    <w:rsid w:val="004E1CD0"/>
    <w:rsid w:val="00504CFC"/>
    <w:rsid w:val="005069A6"/>
    <w:rsid w:val="00523DEE"/>
    <w:rsid w:val="0053003C"/>
    <w:rsid w:val="00540B3B"/>
    <w:rsid w:val="005416A6"/>
    <w:rsid w:val="0055714E"/>
    <w:rsid w:val="00564ED1"/>
    <w:rsid w:val="00572A27"/>
    <w:rsid w:val="0057305F"/>
    <w:rsid w:val="00573916"/>
    <w:rsid w:val="005813B1"/>
    <w:rsid w:val="005866BD"/>
    <w:rsid w:val="00586E24"/>
    <w:rsid w:val="00587CD8"/>
    <w:rsid w:val="00594417"/>
    <w:rsid w:val="005973AB"/>
    <w:rsid w:val="005A08CF"/>
    <w:rsid w:val="005B77B2"/>
    <w:rsid w:val="005C61F3"/>
    <w:rsid w:val="005C637C"/>
    <w:rsid w:val="005D1288"/>
    <w:rsid w:val="005D32F7"/>
    <w:rsid w:val="005D5E92"/>
    <w:rsid w:val="005E1C49"/>
    <w:rsid w:val="005E6EB9"/>
    <w:rsid w:val="005F2BA7"/>
    <w:rsid w:val="005F367A"/>
    <w:rsid w:val="00603F74"/>
    <w:rsid w:val="00613971"/>
    <w:rsid w:val="0061481E"/>
    <w:rsid w:val="0061765C"/>
    <w:rsid w:val="00627EB3"/>
    <w:rsid w:val="00634850"/>
    <w:rsid w:val="0063656F"/>
    <w:rsid w:val="00646CE3"/>
    <w:rsid w:val="00651118"/>
    <w:rsid w:val="006637F5"/>
    <w:rsid w:val="00666845"/>
    <w:rsid w:val="00673972"/>
    <w:rsid w:val="006B5E32"/>
    <w:rsid w:val="006C7F06"/>
    <w:rsid w:val="006D1521"/>
    <w:rsid w:val="006E05AD"/>
    <w:rsid w:val="006E789F"/>
    <w:rsid w:val="006F0C53"/>
    <w:rsid w:val="006F2614"/>
    <w:rsid w:val="006F3462"/>
    <w:rsid w:val="00700A61"/>
    <w:rsid w:val="007020E7"/>
    <w:rsid w:val="00725AFC"/>
    <w:rsid w:val="00741BC2"/>
    <w:rsid w:val="00744D6A"/>
    <w:rsid w:val="007465E5"/>
    <w:rsid w:val="00791841"/>
    <w:rsid w:val="007A1186"/>
    <w:rsid w:val="007A5A39"/>
    <w:rsid w:val="007A6D5D"/>
    <w:rsid w:val="007A7D96"/>
    <w:rsid w:val="007B44D0"/>
    <w:rsid w:val="007C79CE"/>
    <w:rsid w:val="007F6133"/>
    <w:rsid w:val="007F6D60"/>
    <w:rsid w:val="008027B2"/>
    <w:rsid w:val="00806D01"/>
    <w:rsid w:val="00807350"/>
    <w:rsid w:val="00807D94"/>
    <w:rsid w:val="00814C84"/>
    <w:rsid w:val="00815545"/>
    <w:rsid w:val="008239BE"/>
    <w:rsid w:val="00834FBE"/>
    <w:rsid w:val="00837335"/>
    <w:rsid w:val="00851C49"/>
    <w:rsid w:val="00854756"/>
    <w:rsid w:val="008620F7"/>
    <w:rsid w:val="008649B4"/>
    <w:rsid w:val="00865D78"/>
    <w:rsid w:val="00871872"/>
    <w:rsid w:val="00877048"/>
    <w:rsid w:val="00880A0D"/>
    <w:rsid w:val="00892EDD"/>
    <w:rsid w:val="008A1FA3"/>
    <w:rsid w:val="008C02B2"/>
    <w:rsid w:val="008D7DF0"/>
    <w:rsid w:val="008F2EDB"/>
    <w:rsid w:val="008F6F42"/>
    <w:rsid w:val="009031BF"/>
    <w:rsid w:val="00904898"/>
    <w:rsid w:val="0090665D"/>
    <w:rsid w:val="00920B95"/>
    <w:rsid w:val="0092357C"/>
    <w:rsid w:val="0093133E"/>
    <w:rsid w:val="00933368"/>
    <w:rsid w:val="00937AE2"/>
    <w:rsid w:val="009401E9"/>
    <w:rsid w:val="00960FC5"/>
    <w:rsid w:val="00962562"/>
    <w:rsid w:val="00967EC8"/>
    <w:rsid w:val="009709EB"/>
    <w:rsid w:val="00977D50"/>
    <w:rsid w:val="00981E61"/>
    <w:rsid w:val="00986833"/>
    <w:rsid w:val="009973D3"/>
    <w:rsid w:val="00997BAD"/>
    <w:rsid w:val="009B6A74"/>
    <w:rsid w:val="009C12CB"/>
    <w:rsid w:val="009C6001"/>
    <w:rsid w:val="009F41BF"/>
    <w:rsid w:val="009F436A"/>
    <w:rsid w:val="00A15F0A"/>
    <w:rsid w:val="00A20DFE"/>
    <w:rsid w:val="00A21176"/>
    <w:rsid w:val="00A215B9"/>
    <w:rsid w:val="00A54B07"/>
    <w:rsid w:val="00A64482"/>
    <w:rsid w:val="00A80C5D"/>
    <w:rsid w:val="00A86C2B"/>
    <w:rsid w:val="00A93404"/>
    <w:rsid w:val="00AA36C1"/>
    <w:rsid w:val="00AB27CF"/>
    <w:rsid w:val="00AC1E32"/>
    <w:rsid w:val="00AC33E2"/>
    <w:rsid w:val="00AD62C9"/>
    <w:rsid w:val="00AE3B73"/>
    <w:rsid w:val="00AE5D5A"/>
    <w:rsid w:val="00AF4591"/>
    <w:rsid w:val="00B05B1D"/>
    <w:rsid w:val="00B17D7D"/>
    <w:rsid w:val="00B21A42"/>
    <w:rsid w:val="00B32B10"/>
    <w:rsid w:val="00B40623"/>
    <w:rsid w:val="00B529F0"/>
    <w:rsid w:val="00B57348"/>
    <w:rsid w:val="00B57A6B"/>
    <w:rsid w:val="00B61BB7"/>
    <w:rsid w:val="00B64B67"/>
    <w:rsid w:val="00B73A7E"/>
    <w:rsid w:val="00B77EC0"/>
    <w:rsid w:val="00B80256"/>
    <w:rsid w:val="00B81046"/>
    <w:rsid w:val="00B92B79"/>
    <w:rsid w:val="00B94A07"/>
    <w:rsid w:val="00BA207A"/>
    <w:rsid w:val="00BA3B93"/>
    <w:rsid w:val="00BB680B"/>
    <w:rsid w:val="00BC50D3"/>
    <w:rsid w:val="00BE3505"/>
    <w:rsid w:val="00BE75FE"/>
    <w:rsid w:val="00BF6828"/>
    <w:rsid w:val="00BF6FEA"/>
    <w:rsid w:val="00C01541"/>
    <w:rsid w:val="00C06E80"/>
    <w:rsid w:val="00C15605"/>
    <w:rsid w:val="00C177F4"/>
    <w:rsid w:val="00C200FB"/>
    <w:rsid w:val="00C216ED"/>
    <w:rsid w:val="00C36DF2"/>
    <w:rsid w:val="00C43C66"/>
    <w:rsid w:val="00C45674"/>
    <w:rsid w:val="00C46312"/>
    <w:rsid w:val="00C54BB4"/>
    <w:rsid w:val="00C55F27"/>
    <w:rsid w:val="00C630F9"/>
    <w:rsid w:val="00C63746"/>
    <w:rsid w:val="00C64800"/>
    <w:rsid w:val="00C76E61"/>
    <w:rsid w:val="00C93652"/>
    <w:rsid w:val="00CA4755"/>
    <w:rsid w:val="00CC6542"/>
    <w:rsid w:val="00CE0D19"/>
    <w:rsid w:val="00CF7CDE"/>
    <w:rsid w:val="00D1489B"/>
    <w:rsid w:val="00D34ED0"/>
    <w:rsid w:val="00D36B19"/>
    <w:rsid w:val="00D760DF"/>
    <w:rsid w:val="00DB5DAE"/>
    <w:rsid w:val="00DC4D18"/>
    <w:rsid w:val="00DD0372"/>
    <w:rsid w:val="00DD58F0"/>
    <w:rsid w:val="00DE11EA"/>
    <w:rsid w:val="00DE2617"/>
    <w:rsid w:val="00DE77C6"/>
    <w:rsid w:val="00DF0987"/>
    <w:rsid w:val="00E07AAC"/>
    <w:rsid w:val="00E22CB6"/>
    <w:rsid w:val="00E30E56"/>
    <w:rsid w:val="00E4176D"/>
    <w:rsid w:val="00E50979"/>
    <w:rsid w:val="00E51EB0"/>
    <w:rsid w:val="00E531A2"/>
    <w:rsid w:val="00E678C8"/>
    <w:rsid w:val="00E76E10"/>
    <w:rsid w:val="00E87C6C"/>
    <w:rsid w:val="00E9204F"/>
    <w:rsid w:val="00E960A3"/>
    <w:rsid w:val="00EA7AE3"/>
    <w:rsid w:val="00EC04BD"/>
    <w:rsid w:val="00EC64E5"/>
    <w:rsid w:val="00EE5706"/>
    <w:rsid w:val="00EE6968"/>
    <w:rsid w:val="00F10CE0"/>
    <w:rsid w:val="00F10F93"/>
    <w:rsid w:val="00F1515C"/>
    <w:rsid w:val="00F20851"/>
    <w:rsid w:val="00F31EF4"/>
    <w:rsid w:val="00F33C6C"/>
    <w:rsid w:val="00F365BB"/>
    <w:rsid w:val="00F41A79"/>
    <w:rsid w:val="00F55B01"/>
    <w:rsid w:val="00F66D32"/>
    <w:rsid w:val="00F71026"/>
    <w:rsid w:val="00F71B5B"/>
    <w:rsid w:val="00F7294C"/>
    <w:rsid w:val="00F77AA4"/>
    <w:rsid w:val="00F80B34"/>
    <w:rsid w:val="00F831A2"/>
    <w:rsid w:val="00F912E9"/>
    <w:rsid w:val="00F9219D"/>
    <w:rsid w:val="00F9345E"/>
    <w:rsid w:val="00F96698"/>
    <w:rsid w:val="00FA28C5"/>
    <w:rsid w:val="00FA6CC0"/>
    <w:rsid w:val="00FC7FB0"/>
    <w:rsid w:val="00FD2A1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4"/>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uiPriority w:val="99"/>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iPriority w:val="99"/>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2"/>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semiHidden/>
    <w:rsid w:val="004A3F0D"/>
    <w:rPr>
      <w:rFonts w:cs="Times New Roman"/>
      <w:sz w:val="16"/>
    </w:rPr>
  </w:style>
  <w:style w:type="paragraph" w:styleId="CommentText">
    <w:name w:val="annotation text"/>
    <w:basedOn w:val="Normal"/>
    <w:link w:val="CommentTextChar"/>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3"/>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99"/>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Elizabeth.morales@ercot.com" TargetMode="External"/><Relationship Id="rId26" Type="http://schemas.openxmlformats.org/officeDocument/2006/relationships/image" Target="media/image5.wmf"/><Relationship Id="rId39" Type="http://schemas.openxmlformats.org/officeDocument/2006/relationships/oleObject" Target="embeddings/oleObject4.bin"/><Relationship Id="rId21" Type="http://schemas.openxmlformats.org/officeDocument/2006/relationships/footer" Target="footer2.xml"/><Relationship Id="rId34" Type="http://schemas.openxmlformats.org/officeDocument/2006/relationships/image" Target="media/image13.wmf"/><Relationship Id="rId42" Type="http://schemas.openxmlformats.org/officeDocument/2006/relationships/oleObject" Target="embeddings/oleObject7.bin"/><Relationship Id="rId47" Type="http://schemas.openxmlformats.org/officeDocument/2006/relationships/oleObject" Target="embeddings/oleObject12.bin"/><Relationship Id="rId50" Type="http://schemas.openxmlformats.org/officeDocument/2006/relationships/chart" Target="charts/chart1.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8.wmf"/><Relationship Id="rId11" Type="http://schemas.openxmlformats.org/officeDocument/2006/relationships/hyperlink" Target="https://www.ercot.com/mktrules/issues/NPRR1301" TargetMode="External"/><Relationship Id="rId24" Type="http://schemas.openxmlformats.org/officeDocument/2006/relationships/image" Target="media/image3.wmf"/><Relationship Id="rId32" Type="http://schemas.openxmlformats.org/officeDocument/2006/relationships/image" Target="media/image11.wmf"/><Relationship Id="rId37" Type="http://schemas.openxmlformats.org/officeDocument/2006/relationships/oleObject" Target="embeddings/oleObject2.bin"/><Relationship Id="rId40" Type="http://schemas.openxmlformats.org/officeDocument/2006/relationships/oleObject" Target="embeddings/oleObject5.bin"/><Relationship Id="rId45" Type="http://schemas.openxmlformats.org/officeDocument/2006/relationships/oleObject" Target="embeddings/oleObject10.bin"/><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image" Target="media/image10.wmf"/><Relationship Id="rId44" Type="http://schemas.openxmlformats.org/officeDocument/2006/relationships/oleObject" Target="embeddings/oleObject9.bin"/><Relationship Id="rId52" Type="http://schemas.openxmlformats.org/officeDocument/2006/relationships/oleObject" Target="embeddings/oleObject13.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eader" Target="header2.xml"/><Relationship Id="rId27" Type="http://schemas.openxmlformats.org/officeDocument/2006/relationships/image" Target="media/image6.wmf"/><Relationship Id="rId30" Type="http://schemas.openxmlformats.org/officeDocument/2006/relationships/image" Target="media/image9.wmf"/><Relationship Id="rId35" Type="http://schemas.openxmlformats.org/officeDocument/2006/relationships/image" Target="media/image14.wmf"/><Relationship Id="rId43" Type="http://schemas.openxmlformats.org/officeDocument/2006/relationships/oleObject" Target="embeddings/oleObject8.bin"/><Relationship Id="rId48" Type="http://schemas.openxmlformats.org/officeDocument/2006/relationships/image" Target="media/image15.emf"/><Relationship Id="rId8" Type="http://schemas.openxmlformats.org/officeDocument/2006/relationships/webSettings" Target="webSettings.xml"/><Relationship Id="rId51" Type="http://schemas.openxmlformats.org/officeDocument/2006/relationships/image" Target="media/image17.wmf"/><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hyperlink" Target="mailto:blake.holt@lcra.org" TargetMode="External"/><Relationship Id="rId25" Type="http://schemas.openxmlformats.org/officeDocument/2006/relationships/image" Target="media/image4.wmf"/><Relationship Id="rId33" Type="http://schemas.openxmlformats.org/officeDocument/2006/relationships/image" Target="media/image12.wmf"/><Relationship Id="rId38" Type="http://schemas.openxmlformats.org/officeDocument/2006/relationships/oleObject" Target="embeddings/oleObject3.bin"/><Relationship Id="rId46" Type="http://schemas.openxmlformats.org/officeDocument/2006/relationships/oleObject" Target="embeddings/oleObject11.bin"/><Relationship Id="rId20" Type="http://schemas.openxmlformats.org/officeDocument/2006/relationships/footer" Target="footer1.xml"/><Relationship Id="rId41" Type="http://schemas.openxmlformats.org/officeDocument/2006/relationships/oleObject" Target="embeddings/oleObject6.bin"/><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3.xml"/><Relationship Id="rId28" Type="http://schemas.openxmlformats.org/officeDocument/2006/relationships/image" Target="media/image7.wmf"/><Relationship Id="rId36" Type="http://schemas.openxmlformats.org/officeDocument/2006/relationships/oleObject" Target="embeddings/oleObject1.bin"/><Relationship Id="rId49" Type="http://schemas.openxmlformats.org/officeDocument/2006/relationships/image" Target="media/image16.emf"/></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3FB8-4D1B-93A4-98030EC3B6C8}"/>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3FB8-4D1B-93A4-98030EC3B6C8}"/>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3FB8-4D1B-93A4-98030EC3B6C8}"/>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3FB8-4D1B-93A4-98030EC3B6C8}"/>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customXml/itemProps2.xml><?xml version="1.0" encoding="utf-8"?>
<ds:datastoreItem xmlns:ds="http://schemas.openxmlformats.org/officeDocument/2006/customXml" ds:itemID="{AF88AE8D-BF7E-49C8-BDF1-C7A239476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462E05-556C-45A3-A4A0-64CE10372B2C}">
  <ds:schemaRefs>
    <ds:schemaRef ds:uri="http://schemas.microsoft.com/sharepoint/v3/contenttype/forms"/>
  </ds:schemaRefs>
</ds:datastoreItem>
</file>

<file path=customXml/itemProps4.xml><?xml version="1.0" encoding="utf-8"?>
<ds:datastoreItem xmlns:ds="http://schemas.openxmlformats.org/officeDocument/2006/customXml" ds:itemID="{C0593BAF-10B6-4549-8C46-F960C647D3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10813</Words>
  <Characters>61636</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Elizabeth Morales</cp:lastModifiedBy>
  <cp:revision>4</cp:revision>
  <dcterms:created xsi:type="dcterms:W3CDTF">2025-09-12T20:08:00Z</dcterms:created>
  <dcterms:modified xsi:type="dcterms:W3CDTF">2025-09-12T20:12:00Z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y fmtid="{D5CDD505-2E9C-101B-9397-08002B2CF9AE}" pid="9" name="ContentTypeId">
    <vt:lpwstr>0x010100260D61DC8326B8498DD32B28F834E6F2</vt:lpwstr>
  </property>
</Properties>
</file>